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odeltesto"/>
        <w:spacing w:before="10" w:after="0"/>
        <w:rPr>
          <w:b/>
          <w:b/>
          <w:ins w:id="1" w:author="Autore sconosciuto" w:date="2023-05-29T11:31:10Z"/>
          <w:sz w:val="13"/>
        </w:rPr>
      </w:pPr>
      <w:ins w:id="0" w:author="Autore sconosciuto" w:date="2023-05-29T11:31:10Z">
        <w:r>
          <w:rPr>
            <w:b/>
            <w:sz w:val="13"/>
          </w:rPr>
        </w:r>
      </w:ins>
    </w:p>
    <w:p>
      <w:pPr>
        <w:pStyle w:val="Corpodeltesto"/>
        <w:spacing w:before="10" w:after="0"/>
        <w:rPr>
          <w:b/>
          <w:b/>
          <w:ins w:id="3" w:author="Autore sconosciuto" w:date="2023-05-29T11:31:10Z"/>
          <w:sz w:val="13"/>
        </w:rPr>
      </w:pPr>
      <w:ins w:id="2" w:author="Autore sconosciuto" w:date="2023-05-29T11:31:10Z">
        <w:r>
          <w:rPr>
            <w:b/>
            <w:sz w:val="13"/>
          </w:rPr>
        </w:r>
      </w:ins>
    </w:p>
    <w:p>
      <w:pPr>
        <w:pStyle w:val="Corpodeltesto"/>
        <w:spacing w:before="10" w:after="0"/>
        <w:rPr>
          <w:b/>
          <w:b/>
          <w:ins w:id="5" w:author="Autore sconosciuto" w:date="2023-05-29T11:31:10Z"/>
          <w:sz w:val="13"/>
        </w:rPr>
      </w:pPr>
      <w:ins w:id="4" w:author="Autore sconosciuto" w:date="2023-05-29T11:31:10Z">
        <w:r>
          <w:rPr>
            <w:b/>
            <w:sz w:val="13"/>
          </w:rPr>
        </w:r>
      </w:ins>
    </w:p>
    <w:p>
      <w:pPr>
        <w:pStyle w:val="Standard"/>
        <w:jc w:val="center"/>
        <w:rPr>
          <w:rFonts w:eastAsia="Calibri"/>
          <w:smallCaps/>
          <w:sz w:val="22"/>
          <w:szCs w:val="22"/>
          <w:lang w:eastAsia="it-IT"/>
          <w:ins w:id="8" w:author="Autore sconosciuto" w:date="2023-05-29T11:31:10Z"/>
        </w:rPr>
      </w:pPr>
      <w:ins w:id="6" w:author="Autore sconosciuto" w:date="2023-05-29T11:31:10Z">
        <w:r>
          <mc:AlternateContent>
            <mc:Choice Requires="wpg">
              <w:drawing>
                <wp:anchor behindDoc="1" distT="0" distB="0" distL="0" distR="0" simplePos="0" locked="0" layoutInCell="0" allowOverlap="1" relativeHeight="34" wp14:anchorId="44CF69E6">
                  <wp:simplePos x="0" y="0"/>
                  <wp:positionH relativeFrom="margin">
                    <wp:align>center</wp:align>
                  </wp:positionH>
                  <wp:positionV relativeFrom="paragraph">
                    <wp:posOffset>161925</wp:posOffset>
                  </wp:positionV>
                  <wp:extent cx="5584190" cy="715010"/>
                  <wp:effectExtent l="0" t="0" r="0" b="0"/>
                  <wp:wrapNone/>
                  <wp:docPr id="1" name="Gruppo 6"/>
                  <a:graphic xmlns:a="http://schemas.openxmlformats.org/drawingml/2006/main">
                    <a:graphicData uri="http://schemas.microsoft.com/office/word/2010/wordprocessingGroup">
                      <wpg:wgp>
                        <wpg:cNvGrpSpPr/>
                        <wpg:grpSpPr>
                          <a:xfrm>
                            <a:off x="0" y="0"/>
                            <a:ext cx="5583600" cy="714240"/>
                            <a:chOff x="384840" y="162000"/>
                            <a:chExt cx="5583600" cy="714240"/>
                          </a:xfrm>
                        </wpg:grpSpPr>
                        <pic:pic xmlns:pic="http://schemas.openxmlformats.org/drawingml/2006/picture">
                          <pic:nvPicPr>
                            <pic:cNvPr id="0" name="Immagine 4" descr=""/>
                            <pic:cNvPicPr/>
                          </pic:nvPicPr>
                          <pic:blipFill>
                            <a:blip r:embed="rId2"/>
                            <a:srcRect l="0" t="0" r="45554" b="0"/>
                            <a:stretch/>
                          </pic:blipFill>
                          <pic:spPr>
                            <a:xfrm>
                              <a:off x="0" y="0"/>
                              <a:ext cx="2854440" cy="714240"/>
                            </a:xfrm>
                            <a:prstGeom prst="rect">
                              <a:avLst/>
                            </a:prstGeom>
                            <a:ln w="0">
                              <a:noFill/>
                            </a:ln>
                          </pic:spPr>
                        </pic:pic>
                        <pic:pic xmlns:pic="http://schemas.openxmlformats.org/drawingml/2006/picture">
                          <pic:nvPicPr>
                            <pic:cNvPr id="1" name="Immagine 5" descr=""/>
                            <pic:cNvPicPr/>
                          </pic:nvPicPr>
                          <pic:blipFill>
                            <a:blip r:embed="rId3"/>
                            <a:srcRect l="2933" t="3924" r="0" b="0"/>
                            <a:stretch/>
                          </pic:blipFill>
                          <pic:spPr>
                            <a:xfrm>
                              <a:off x="4673520" y="0"/>
                              <a:ext cx="910080" cy="714240"/>
                            </a:xfrm>
                            <a:prstGeom prst="rect">
                              <a:avLst/>
                            </a:prstGeom>
                            <a:ln w="0">
                              <a:noFill/>
                            </a:ln>
                          </pic:spPr>
                        </pic:pic>
                        <pic:pic xmlns:pic="http://schemas.openxmlformats.org/drawingml/2006/picture">
                          <pic:nvPicPr>
                            <pic:cNvPr id="2" name="Immagine 6" descr="Risultati immagini per LOGO POR FESR SICILIA"/>
                            <pic:cNvPicPr/>
                          </pic:nvPicPr>
                          <pic:blipFill>
                            <a:blip r:embed="rId4"/>
                            <a:stretch/>
                          </pic:blipFill>
                          <pic:spPr>
                            <a:xfrm>
                              <a:off x="3008520" y="0"/>
                              <a:ext cx="1510560" cy="714240"/>
                            </a:xfrm>
                            <a:prstGeom prst="rect">
                              <a:avLst/>
                            </a:prstGeom>
                            <a:ln w="0">
                              <a:noFill/>
                            </a:ln>
                          </pic:spPr>
                        </pic:pic>
                      </wpg:wgp>
                    </a:graphicData>
                  </a:graphic>
                </wp:anchor>
              </w:drawing>
            </mc:Choice>
            <mc:Fallback>
              <w:pict>
                <v:group id="shape_0" alt="Gruppo 6" style="position:absolute;margin-left:30.3pt;margin-top:12.75pt;width:439.65pt;height:56.25pt" coordorigin="606,255" coordsize="8793,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magine 4" stroked="f" o:allowincell="f" style="position:absolute;left:606;top:255;width:4494;height:1124;mso-wrap-style:none;v-text-anchor:middle;mso-position-horizontal:center;mso-position-horizontal-relative:margin" type="_x0000_t75">
                    <v:imagedata r:id="rId2" o:detectmouseclick="t"/>
                    <v:stroke color="#3465a4" joinstyle="round" endcap="flat"/>
                    <w10:wrap type="none"/>
                  </v:shape>
                  <v:shape id="shape_0" ID="Immagine 5" stroked="f" o:allowincell="f" style="position:absolute;left:7966;top:255;width:1432;height:1124;mso-wrap-style:none;v-text-anchor:middle;mso-position-horizontal:center;mso-position-horizontal-relative:margin" type="_x0000_t75">
                    <v:imagedata r:id="rId3" o:detectmouseclick="t"/>
                    <v:stroke color="#3465a4" joinstyle="round" endcap="flat"/>
                    <w10:wrap type="none"/>
                  </v:shape>
                  <v:shape id="shape_0" ID="Immagine 6" stroked="f" o:allowincell="f" style="position:absolute;left:5344;top:255;width:2378;height:1124;mso-wrap-style:none;v-text-anchor:middle;mso-position-horizontal:center;mso-position-horizontal-relative:margin" type="_x0000_t75">
                    <v:imagedata r:id="rId4" o:detectmouseclick="t"/>
                    <v:stroke color="#3465a4" joinstyle="round" endcap="flat"/>
                    <w10:wrap type="none"/>
                  </v:shape>
                </v:group>
              </w:pict>
            </mc:Fallback>
          </mc:AlternateContent>
        </w:r>
      </w:ins>
      <w:ins w:id="7" w:author="Autore sconosciuto" w:date="2023-05-29T11:31:10Z">
        <w:r>
          <w:rPr/>
          <w:t xml:space="preserve"> </w:t>
        </w:r>
      </w:ins>
    </w:p>
    <w:p>
      <w:pPr>
        <w:pStyle w:val="Standard"/>
        <w:spacing w:lineRule="auto" w:line="252" w:before="0" w:after="160"/>
        <w:jc w:val="center"/>
        <w:rPr>
          <w:rFonts w:eastAsia="Calibri" w:cs="TimesNewRomanPS-ItalicMT"/>
          <w:i/>
          <w:i/>
          <w:iCs/>
          <w:smallCaps/>
          <w:sz w:val="22"/>
          <w:szCs w:val="22"/>
          <w:lang w:eastAsia="it-IT"/>
          <w:ins w:id="10" w:author="Autore sconosciuto" w:date="2023-05-29T11:31:10Z"/>
        </w:rPr>
      </w:pPr>
      <w:ins w:id="9" w:author="Autore sconosciuto" w:date="2023-05-29T11:31:10Z">
        <w:r>
          <w:rPr>
            <w:rFonts w:eastAsia="Calibri" w:cs="TimesNewRomanPS-ItalicMT"/>
            <w:i/>
            <w:iCs/>
            <w:smallCaps/>
            <w:sz w:val="22"/>
            <w:szCs w:val="22"/>
            <w:lang w:eastAsia="it-IT"/>
          </w:rPr>
        </w:r>
      </w:ins>
    </w:p>
    <w:p>
      <w:pPr>
        <w:pStyle w:val="Standard"/>
        <w:spacing w:lineRule="auto" w:line="252" w:before="0" w:after="160"/>
        <w:jc w:val="center"/>
        <w:rPr>
          <w:rFonts w:eastAsia="Calibri" w:cs="TimesNewRomanPS-ItalicMT"/>
          <w:i/>
          <w:i/>
          <w:iCs/>
          <w:smallCaps/>
          <w:color w:val="FF0000"/>
          <w:sz w:val="28"/>
          <w:szCs w:val="28"/>
          <w:lang w:eastAsia="it-IT"/>
          <w:ins w:id="12" w:author="Autore sconosciuto" w:date="2023-05-29T11:31:10Z"/>
        </w:rPr>
      </w:pPr>
      <w:ins w:id="11" w:author="Autore sconosciuto" w:date="2023-05-29T11:31:10Z">
        <w:r>
          <w:rPr>
            <w:rFonts w:eastAsia="Calibri" w:cs="TimesNewRomanPS-ItalicMT"/>
            <w:i/>
            <w:iCs/>
            <w:smallCaps/>
            <w:color w:val="FF0000"/>
            <w:sz w:val="28"/>
            <w:szCs w:val="28"/>
            <w:lang w:eastAsia="it-IT"/>
          </w:rPr>
        </w:r>
      </w:ins>
    </w:p>
    <w:p>
      <w:pPr>
        <w:pStyle w:val="Standard"/>
        <w:spacing w:lineRule="auto" w:line="252" w:before="0" w:after="160"/>
        <w:jc w:val="center"/>
        <w:rPr>
          <w:rFonts w:eastAsia="Calibri" w:cs="TimesNewRomanPS-ItalicMT"/>
          <w:i/>
          <w:i/>
          <w:iCs/>
          <w:smallCaps/>
          <w:sz w:val="22"/>
          <w:szCs w:val="22"/>
          <w:lang w:eastAsia="it-IT"/>
          <w:ins w:id="14" w:author="Autore sconosciuto" w:date="2023-05-29T11:31:10Z"/>
        </w:rPr>
      </w:pPr>
      <w:ins w:id="13" w:author="Autore sconosciuto" w:date="2023-05-29T11:31:10Z">
        <w:r>
          <w:rPr>
            <w:rFonts w:eastAsia="Calibri" w:cs="TimesNewRomanPS-ItalicMT"/>
            <w:i/>
            <w:iCs/>
            <w:smallCaps/>
            <w:sz w:val="22"/>
            <w:szCs w:val="22"/>
            <w:lang w:eastAsia="it-IT"/>
          </w:rPr>
        </w:r>
      </w:ins>
    </w:p>
    <w:p>
      <w:pPr>
        <w:pStyle w:val="Standard"/>
        <w:spacing w:lineRule="auto" w:line="276" w:before="0" w:after="0"/>
        <w:ind w:left="851" w:hanging="0"/>
        <w:jc w:val="left"/>
        <w:rPr>
          <w:rFonts w:cs="Calibri"/>
          <w:ins w:id="16" w:author="Autore sconosciuto" w:date="2023-05-29T11:31:10Z"/>
          <w:sz w:val="22"/>
          <w:szCs w:val="22"/>
        </w:rPr>
      </w:pPr>
      <w:ins w:id="15" w:author="Autore sconosciuto" w:date="2023-05-29T11:31:10Z">
        <w:r>
          <w:rPr>
            <w:rFonts w:cs="Calibri"/>
            <w:sz w:val="22"/>
            <w:szCs w:val="22"/>
          </w:rPr>
        </w:r>
      </w:ins>
    </w:p>
    <w:p>
      <w:pPr>
        <w:pStyle w:val="Corpodeltesto"/>
        <w:spacing w:before="10" w:after="0"/>
        <w:rPr>
          <w:b/>
          <w:b/>
          <w:sz w:val="13"/>
        </w:rPr>
      </w:pPr>
      <w:r>
        <w:rPr>
          <w:b/>
          <w:sz w:val="13"/>
        </w:rPr>
        <mc:AlternateContent>
          <mc:Choice Requires="wps">
            <w:drawing>
              <wp:anchor behindDoc="0" distT="0" distB="0" distL="0" distR="0" simplePos="0" locked="0" layoutInCell="0" allowOverlap="1" relativeHeight="20" wp14:anchorId="4F7AE40A">
                <wp:simplePos x="0" y="0"/>
                <wp:positionH relativeFrom="page">
                  <wp:posOffset>752475</wp:posOffset>
                </wp:positionH>
                <wp:positionV relativeFrom="paragraph">
                  <wp:posOffset>131445</wp:posOffset>
                </wp:positionV>
                <wp:extent cx="6062345" cy="545465"/>
                <wp:effectExtent l="0" t="0" r="0" b="9525"/>
                <wp:wrapTopAndBottom/>
                <wp:docPr id="2" name="Text Box 10"/>
                <a:graphic xmlns:a="http://schemas.openxmlformats.org/drawingml/2006/main">
                  <a:graphicData uri="http://schemas.microsoft.com/office/word/2010/wordprocessingShape">
                    <wps:wsp>
                      <wps:cNvSpPr/>
                      <wps:spPr>
                        <a:xfrm>
                          <a:off x="0" y="0"/>
                          <a:ext cx="6061680" cy="544680"/>
                        </a:xfrm>
                        <a:prstGeom prst="rect">
                          <a:avLst/>
                        </a:prstGeom>
                        <a:solidFill>
                          <a:srgbClr val="d8e0f2"/>
                        </a:solidFill>
                        <a:ln w="0">
                          <a:noFill/>
                        </a:ln>
                      </wps:spPr>
                      <wps:style>
                        <a:lnRef idx="0"/>
                        <a:fillRef idx="0"/>
                        <a:effectRef idx="0"/>
                        <a:fontRef idx="minor"/>
                      </wps:style>
                      <wps:txbx>
                        <w:txbxContent>
                          <w:p>
                            <w:pPr>
                              <w:pStyle w:val="Contenutocornice"/>
                              <w:spacing w:lineRule="exact" w:line="264"/>
                              <w:ind w:left="324" w:right="64" w:hanging="0"/>
                              <w:jc w:val="center"/>
                              <w:rPr>
                                <w:b/>
                                <w:b/>
                                <w:sz w:val="24"/>
                              </w:rPr>
                            </w:pPr>
                            <w:r>
                              <w:rPr>
                                <w:b/>
                                <w:color w:val="000000"/>
                                <w:sz w:val="24"/>
                              </w:rPr>
                              <w:t>ALLEGATO C</w:t>
                            </w:r>
                          </w:p>
                          <w:p>
                            <w:pPr>
                              <w:pStyle w:val="Contenutocornice"/>
                              <w:spacing w:lineRule="exact" w:line="264"/>
                              <w:ind w:left="324" w:right="64" w:hanging="0"/>
                              <w:jc w:val="center"/>
                              <w:rPr>
                                <w:b/>
                                <w:b/>
                                <w:sz w:val="24"/>
                              </w:rPr>
                            </w:pPr>
                            <w:r>
                              <w:rPr>
                                <w:b/>
                                <w:color w:val="000000"/>
                                <w:sz w:val="24"/>
                              </w:rPr>
                              <w:t>Avviso pubblico “Bonus Energia Sicilia”</w:t>
                            </w:r>
                          </w:p>
                          <w:p>
                            <w:pPr>
                              <w:pStyle w:val="Contenutocornice"/>
                              <w:spacing w:lineRule="exact" w:line="279"/>
                              <w:ind w:left="324" w:right="64" w:hanging="0"/>
                              <w:jc w:val="center"/>
                              <w:rPr>
                                <w:color w:val="000000"/>
                              </w:rPr>
                            </w:pPr>
                            <w:r>
                              <w:rPr>
                                <w:b/>
                                <w:color w:val="000000"/>
                                <w:sz w:val="24"/>
                              </w:rPr>
                              <w:t>Aiuti alle imprese per i maggiori costi legati alla crisi energetica</w:t>
                            </w:r>
                          </w:p>
                        </w:txbxContent>
                      </wps:txbx>
                      <wps:bodyPr lIns="0" rIns="0" tIns="0" bIns="0" anchor="t">
                        <a:noAutofit/>
                      </wps:bodyPr>
                    </wps:wsp>
                  </a:graphicData>
                </a:graphic>
              </wp:anchor>
            </w:drawing>
          </mc:Choice>
          <mc:Fallback>
            <w:pict>
              <v:rect id="shape_0" ID="Text Box 10" path="m0,0l-2147483645,0l-2147483645,-2147483646l0,-2147483646xe" fillcolor="#d8e0f2" stroked="f" o:allowincell="f" style="position:absolute;margin-left:59.25pt;margin-top:10.35pt;width:477.25pt;height:42.85pt;mso-wrap-style:square;v-text-anchor:top;mso-position-horizontal-relative:page" wp14:anchorId="4F7AE40A">
                <v:fill o:detectmouseclick="t" type="solid" color2="#271f0d"/>
                <v:stroke color="#3465a4" joinstyle="round" endcap="flat"/>
                <v:textbox>
                  <w:txbxContent>
                    <w:p>
                      <w:pPr>
                        <w:pStyle w:val="Contenutocornice"/>
                        <w:spacing w:lineRule="exact" w:line="264"/>
                        <w:ind w:left="324" w:right="64" w:hanging="0"/>
                        <w:jc w:val="center"/>
                        <w:rPr>
                          <w:b/>
                          <w:b/>
                          <w:sz w:val="24"/>
                        </w:rPr>
                      </w:pPr>
                      <w:r>
                        <w:rPr>
                          <w:b/>
                          <w:color w:val="000000"/>
                          <w:sz w:val="24"/>
                        </w:rPr>
                        <w:t>ALLEGATO C</w:t>
                      </w:r>
                    </w:p>
                    <w:p>
                      <w:pPr>
                        <w:pStyle w:val="Contenutocornice"/>
                        <w:spacing w:lineRule="exact" w:line="264"/>
                        <w:ind w:left="324" w:right="64" w:hanging="0"/>
                        <w:jc w:val="center"/>
                        <w:rPr>
                          <w:b/>
                          <w:b/>
                          <w:sz w:val="24"/>
                        </w:rPr>
                      </w:pPr>
                      <w:r>
                        <w:rPr>
                          <w:b/>
                          <w:color w:val="000000"/>
                          <w:sz w:val="24"/>
                        </w:rPr>
                        <w:t>Avviso pubblico “Bonus Energia Sicilia”</w:t>
                      </w:r>
                    </w:p>
                    <w:p>
                      <w:pPr>
                        <w:pStyle w:val="Contenutocornice"/>
                        <w:spacing w:lineRule="exact" w:line="279"/>
                        <w:ind w:left="324" w:right="64" w:hanging="0"/>
                        <w:jc w:val="center"/>
                        <w:rPr>
                          <w:color w:val="000000"/>
                        </w:rPr>
                      </w:pPr>
                      <w:r>
                        <w:rPr>
                          <w:b/>
                          <w:color w:val="000000"/>
                          <w:sz w:val="24"/>
                        </w:rPr>
                        <w:t>Aiuti alle imprese per i maggiori costi legati alla crisi energetica</w:t>
                      </w:r>
                    </w:p>
                  </w:txbxContent>
                </v:textbox>
                <w10:wrap type="topAndBottom"/>
              </v:rect>
            </w:pict>
          </mc:Fallback>
        </mc:AlternateContent>
        <mc:AlternateContent>
          <mc:Choice Requires="wps">
            <w:drawing>
              <wp:anchor behindDoc="0" distT="0" distB="0" distL="0" distR="0" simplePos="0" locked="0" layoutInCell="0" allowOverlap="1" relativeHeight="22" wp14:anchorId="388B2D8C">
                <wp:simplePos x="0" y="0"/>
                <wp:positionH relativeFrom="page">
                  <wp:posOffset>748665</wp:posOffset>
                </wp:positionH>
                <wp:positionV relativeFrom="paragraph">
                  <wp:posOffset>737235</wp:posOffset>
                </wp:positionV>
                <wp:extent cx="6062345" cy="432435"/>
                <wp:effectExtent l="0" t="0" r="0" b="0"/>
                <wp:wrapTopAndBottom/>
                <wp:docPr id="4" name="Text Box 9"/>
                <a:graphic xmlns:a="http://schemas.openxmlformats.org/drawingml/2006/main">
                  <a:graphicData uri="http://schemas.microsoft.com/office/word/2010/wordprocessingShape">
                    <wps:wsp>
                      <wps:cNvSpPr/>
                      <wps:spPr>
                        <a:xfrm>
                          <a:off x="0" y="0"/>
                          <a:ext cx="6061680" cy="431640"/>
                        </a:xfrm>
                        <a:prstGeom prst="rect">
                          <a:avLst/>
                        </a:prstGeom>
                        <a:solidFill>
                          <a:srgbClr val="d8e0f2"/>
                        </a:solidFill>
                        <a:ln w="0">
                          <a:noFill/>
                        </a:ln>
                      </wps:spPr>
                      <wps:style>
                        <a:lnRef idx="0"/>
                        <a:fillRef idx="0"/>
                        <a:effectRef idx="0"/>
                        <a:fontRef idx="minor"/>
                      </wps:style>
                      <wps:txbx>
                        <w:txbxContent>
                          <w:p>
                            <w:pPr>
                              <w:pStyle w:val="Contenutocornice"/>
                              <w:spacing w:before="185" w:after="0"/>
                              <w:ind w:left="324" w:right="64" w:hanging="0"/>
                              <w:jc w:val="center"/>
                              <w:rPr>
                                <w:color w:val="000000"/>
                              </w:rPr>
                            </w:pPr>
                            <w:r>
                              <w:rPr>
                                <w:b/>
                                <w:color w:val="000000"/>
                                <w:sz w:val="24"/>
                              </w:rPr>
                              <w:t>Domanda di agevolazione</w:t>
                            </w:r>
                          </w:p>
                        </w:txbxContent>
                      </wps:txbx>
                      <wps:bodyPr lIns="0" rIns="0" tIns="0" bIns="0" anchor="t">
                        <a:noAutofit/>
                      </wps:bodyPr>
                    </wps:wsp>
                  </a:graphicData>
                </a:graphic>
              </wp:anchor>
            </w:drawing>
          </mc:Choice>
          <mc:Fallback>
            <w:pict>
              <v:rect id="shape_0" ID="Text Box 9" path="m0,0l-2147483645,0l-2147483645,-2147483646l0,-2147483646xe" fillcolor="#d8e0f2" stroked="f" o:allowincell="f" style="position:absolute;margin-left:58.95pt;margin-top:58.05pt;width:477.25pt;height:33.95pt;mso-wrap-style:square;v-text-anchor:top;mso-position-horizontal-relative:page" wp14:anchorId="388B2D8C">
                <v:fill o:detectmouseclick="t" type="solid" color2="#271f0d"/>
                <v:stroke color="#3465a4" joinstyle="round" endcap="flat"/>
                <v:textbox>
                  <w:txbxContent>
                    <w:p>
                      <w:pPr>
                        <w:pStyle w:val="Contenutocornice"/>
                        <w:spacing w:before="185" w:after="0"/>
                        <w:ind w:left="324" w:right="64" w:hanging="0"/>
                        <w:jc w:val="center"/>
                        <w:rPr>
                          <w:color w:val="000000"/>
                        </w:rPr>
                      </w:pPr>
                      <w:r>
                        <w:rPr>
                          <w:b/>
                          <w:color w:val="000000"/>
                          <w:sz w:val="24"/>
                        </w:rPr>
                        <w:t>Domanda di agevolazione</w:t>
                      </w:r>
                    </w:p>
                  </w:txbxContent>
                </v:textbox>
                <w10:wrap type="topAndBottom"/>
              </v:rect>
            </w:pict>
          </mc:Fallback>
        </mc:AlternateContent>
      </w:r>
    </w:p>
    <w:p>
      <w:pPr>
        <w:pStyle w:val="Corpodeltesto"/>
        <w:rPr>
          <w:b/>
          <w:b/>
          <w:sz w:val="20"/>
        </w:rPr>
      </w:pPr>
      <w:r>
        <w:rPr>
          <w:b/>
          <w:sz w:val="20"/>
        </w:rPr>
      </w:r>
    </w:p>
    <w:p>
      <w:pPr>
        <w:pStyle w:val="Corpodeltesto"/>
        <w:spacing w:before="4" w:after="0"/>
        <w:rPr>
          <w:b/>
          <w:b/>
          <w:sz w:val="15"/>
        </w:rPr>
      </w:pPr>
      <w:r>
        <w:rPr>
          <w:b/>
          <w:sz w:val="15"/>
        </w:rPr>
        <mc:AlternateContent>
          <mc:Choice Requires="wps">
            <w:drawing>
              <wp:anchor behindDoc="0" distT="0" distB="0" distL="0" distR="0" simplePos="0" locked="0" layoutInCell="0" allowOverlap="1" relativeHeight="28" wp14:anchorId="4E5F2C80">
                <wp:simplePos x="0" y="0"/>
                <wp:positionH relativeFrom="page">
                  <wp:posOffset>748665</wp:posOffset>
                </wp:positionH>
                <wp:positionV relativeFrom="paragraph">
                  <wp:posOffset>212090</wp:posOffset>
                </wp:positionV>
                <wp:extent cx="6062345" cy="301625"/>
                <wp:effectExtent l="0" t="0" r="0" b="0"/>
                <wp:wrapTopAndBottom/>
                <wp:docPr id="6" name="Text Box 8"/>
                <a:graphic xmlns:a="http://schemas.openxmlformats.org/drawingml/2006/main">
                  <a:graphicData uri="http://schemas.microsoft.com/office/word/2010/wordprocessingShape">
                    <wps:wsp>
                      <wps:cNvSpPr/>
                      <wps:spPr>
                        <a:xfrm>
                          <a:off x="0" y="0"/>
                          <a:ext cx="6061680" cy="300960"/>
                        </a:xfrm>
                        <a:prstGeom prst="rect">
                          <a:avLst/>
                        </a:prstGeom>
                        <a:solidFill>
                          <a:srgbClr val="e5e5e5"/>
                        </a:solidFill>
                        <a:ln w="0">
                          <a:noFill/>
                        </a:ln>
                      </wps:spPr>
                      <wps:style>
                        <a:lnRef idx="0"/>
                        <a:fillRef idx="0"/>
                        <a:effectRef idx="0"/>
                        <a:fontRef idx="minor"/>
                      </wps:style>
                      <wps:txbx>
                        <w:txbxContent>
                          <w:p>
                            <w:pPr>
                              <w:pStyle w:val="Contenutocornice"/>
                              <w:spacing w:before="107" w:after="0"/>
                              <w:ind w:left="100" w:hanging="0"/>
                              <w:rPr>
                                <w:color w:val="000000"/>
                              </w:rPr>
                            </w:pPr>
                            <w:r>
                              <w:rPr>
                                <w:b/>
                                <w:color w:val="000000"/>
                                <w:sz w:val="20"/>
                              </w:rPr>
                              <w:t>DICHIARANTE/SOTTOSCRITTORE</w:t>
                            </w:r>
                          </w:p>
                        </w:txbxContent>
                      </wps:txbx>
                      <wps:bodyPr lIns="0" rIns="0" tIns="0" bIns="0" anchor="t">
                        <a:noAutofit/>
                      </wps:bodyPr>
                    </wps:wsp>
                  </a:graphicData>
                </a:graphic>
              </wp:anchor>
            </w:drawing>
          </mc:Choice>
          <mc:Fallback>
            <w:pict>
              <v:rect id="shape_0" ID="Text Box 8" path="m0,0l-2147483645,0l-2147483645,-2147483646l0,-2147483646xe" fillcolor="#e5e5e5" stroked="f" o:allowincell="f" style="position:absolute;margin-left:58.95pt;margin-top:16.7pt;width:477.25pt;height:23.65pt;mso-wrap-style:square;v-text-anchor:top;mso-position-horizontal-relative:page" wp14:anchorId="4E5F2C80">
                <v:fill o:detectmouseclick="t" type="solid" color2="#1a1a1a"/>
                <v:stroke color="#3465a4" joinstyle="round" endcap="flat"/>
                <v:textbox>
                  <w:txbxContent>
                    <w:p>
                      <w:pPr>
                        <w:pStyle w:val="Contenutocornice"/>
                        <w:spacing w:before="107" w:after="0"/>
                        <w:ind w:left="100" w:hanging="0"/>
                        <w:rPr>
                          <w:color w:val="000000"/>
                        </w:rPr>
                      </w:pPr>
                      <w:r>
                        <w:rPr>
                          <w:b/>
                          <w:color w:val="000000"/>
                          <w:sz w:val="20"/>
                        </w:rPr>
                        <w:t>DICHIARANTE/SOTTOSCRITTORE</w:t>
                      </w:r>
                    </w:p>
                  </w:txbxContent>
                </v:textbox>
                <w10:wrap type="topAndBottom"/>
              </v:rect>
            </w:pict>
          </mc:Fallback>
        </mc:AlternateContent>
      </w:r>
    </w:p>
    <w:p>
      <w:pPr>
        <w:sectPr>
          <w:footerReference w:type="default" r:id="rId5"/>
          <w:type w:val="nextPage"/>
          <w:pgSz w:w="11906" w:h="16838"/>
          <w:pgMar w:left="980" w:right="920" w:gutter="0" w:header="0" w:top="284" w:footer="513" w:bottom="700"/>
          <w:pgNumType w:fmt="decimal"/>
          <w:formProt w:val="false"/>
          <w:textDirection w:val="lrTb"/>
          <w:docGrid w:type="default" w:linePitch="100" w:charSpace="0"/>
        </w:sectPr>
      </w:pPr>
    </w:p>
    <w:tbl>
      <w:tblPr>
        <w:tblStyle w:val="TableNormal"/>
        <w:tblW w:w="9497" w:type="dxa"/>
        <w:jc w:val="left"/>
        <w:tblInd w:w="284" w:type="dxa"/>
        <w:tblLayout w:type="fixed"/>
        <w:tblCellMar>
          <w:top w:w="0" w:type="dxa"/>
          <w:left w:w="108" w:type="dxa"/>
          <w:bottom w:w="0" w:type="dxa"/>
          <w:right w:w="108" w:type="dxa"/>
        </w:tblCellMar>
        <w:tblLook w:firstRow="1" w:noVBand="0" w:lastRow="1" w:firstColumn="1" w:lastColumn="1" w:noHBand="0" w:val="01e0"/>
      </w:tblPr>
      <w:tblGrid>
        <w:gridCol w:w="2341"/>
        <w:gridCol w:w="7155"/>
      </w:tblGrid>
      <w:tr>
        <w:trPr>
          <w:trHeight w:val="337" w:hRule="atLeast"/>
        </w:trPr>
        <w:tc>
          <w:tcPr>
            <w:tcW w:w="2341" w:type="dxa"/>
            <w:tcBorders/>
            <w:shd w:fill="auto" w:val="clear"/>
          </w:tcPr>
          <w:p>
            <w:pPr>
              <w:pStyle w:val="TableParagraph"/>
              <w:widowControl w:val="false"/>
              <w:suppressAutoHyphens w:val="true"/>
              <w:spacing w:before="3" w:after="0"/>
              <w:ind w:left="0" w:right="24" w:hanging="0"/>
              <w:jc w:val="right"/>
              <w:rPr>
                <w:b/>
                <w:b/>
                <w:sz w:val="24"/>
              </w:rPr>
            </w:pPr>
            <w:r>
              <w:rPr>
                <w:b/>
                <w:sz w:val="24"/>
              </w:rPr>
              <w:t>Il/La sottoscritto/a</w:t>
            </w:r>
          </w:p>
        </w:tc>
        <w:tc>
          <w:tcPr>
            <w:tcW w:w="7155"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378" w:hRule="atLeast"/>
        </w:trPr>
        <w:tc>
          <w:tcPr>
            <w:tcW w:w="2341" w:type="dxa"/>
            <w:tcBorders/>
            <w:shd w:fill="auto" w:val="clear"/>
          </w:tcPr>
          <w:p>
            <w:pPr>
              <w:pStyle w:val="TableParagraph"/>
              <w:widowControl w:val="false"/>
              <w:suppressAutoHyphens w:val="true"/>
              <w:spacing w:before="53" w:after="0"/>
              <w:ind w:left="260" w:hanging="0"/>
              <w:rPr>
                <w:sz w:val="24"/>
              </w:rPr>
            </w:pPr>
            <w:r>
              <w:rPr>
                <w:w w:val="105"/>
                <w:sz w:val="24"/>
              </w:rPr>
              <w:t>Cognome</w:t>
            </w:r>
          </w:p>
        </w:tc>
        <w:tc>
          <w:tcPr>
            <w:tcW w:w="7155" w:type="dxa"/>
            <w:tcBorders/>
            <w:shd w:fill="auto" w:val="clear"/>
          </w:tcPr>
          <w:p>
            <w:pPr>
              <w:pStyle w:val="TableParagraph"/>
              <w:widowControl w:val="false"/>
              <w:suppressAutoHyphens w:val="true"/>
              <w:spacing w:before="53"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Nome</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293"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Codice fiscale</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256" w:hRule="atLeast"/>
        </w:trPr>
        <w:tc>
          <w:tcPr>
            <w:tcW w:w="2341" w:type="dxa"/>
            <w:tcBorders/>
            <w:shd w:fill="auto" w:val="clear"/>
          </w:tcPr>
          <w:p>
            <w:pPr>
              <w:pStyle w:val="TableParagraph"/>
              <w:widowControl w:val="false"/>
              <w:suppressAutoHyphens w:val="true"/>
              <w:spacing w:before="44" w:after="0"/>
              <w:ind w:left="260" w:hanging="0"/>
              <w:rPr>
                <w:b/>
                <w:b/>
                <w:sz w:val="24"/>
              </w:rPr>
            </w:pPr>
            <w:r>
              <w:rPr>
                <w:sz w:val="24"/>
              </w:rPr>
              <w:t>Nato a</w:t>
            </w:r>
          </w:p>
        </w:tc>
        <w:tc>
          <w:tcPr>
            <w:tcW w:w="7155"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378" w:hRule="atLeast"/>
        </w:trPr>
        <w:tc>
          <w:tcPr>
            <w:tcW w:w="2341" w:type="dxa"/>
            <w:tcBorders/>
            <w:shd w:fill="auto" w:val="clear"/>
          </w:tcPr>
          <w:p>
            <w:pPr>
              <w:pStyle w:val="TableParagraph"/>
              <w:widowControl w:val="false"/>
              <w:suppressAutoHyphens w:val="true"/>
              <w:spacing w:before="53" w:after="0"/>
              <w:ind w:left="260" w:hanging="0"/>
              <w:rPr>
                <w:sz w:val="24"/>
              </w:rPr>
            </w:pPr>
            <w:r>
              <w:rPr>
                <w:sz w:val="24"/>
              </w:rPr>
              <w:t>Nazione di nascita</w:t>
            </w:r>
          </w:p>
        </w:tc>
        <w:tc>
          <w:tcPr>
            <w:tcW w:w="7155" w:type="dxa"/>
            <w:tcBorders/>
            <w:shd w:fill="auto" w:val="clear"/>
          </w:tcPr>
          <w:p>
            <w:pPr>
              <w:pStyle w:val="TableParagraph"/>
              <w:widowControl w:val="false"/>
              <w:suppressAutoHyphens w:val="true"/>
              <w:spacing w:before="53"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0" w:right="42" w:hanging="0"/>
              <w:jc w:val="center"/>
              <w:rPr>
                <w:sz w:val="24"/>
              </w:rPr>
            </w:pPr>
            <w:r>
              <w:rPr>
                <w:sz w:val="24"/>
              </w:rPr>
              <w:t xml:space="preserve">    </w:t>
            </w:r>
            <w:r>
              <w:rPr>
                <w:sz w:val="24"/>
              </w:rPr>
              <w:t>Provincia di nascita</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Comune di nascita</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Data di nascita</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497"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Sesso</w:t>
            </w:r>
          </w:p>
        </w:tc>
        <w:tc>
          <w:tcPr>
            <w:tcW w:w="7155" w:type="dxa"/>
            <w:tcBorders/>
            <w:shd w:fill="auto" w:val="clear"/>
          </w:tcPr>
          <w:p>
            <w:pPr>
              <w:pStyle w:val="TableParagraph"/>
              <w:widowControl w:val="false"/>
              <w:suppressAutoHyphens w:val="true"/>
              <w:spacing w:before="44" w:after="0"/>
              <w:ind w:left="45" w:hanging="0"/>
              <w:rPr>
                <w:b/>
                <w:b/>
                <w:sz w:val="24"/>
              </w:rPr>
            </w:pPr>
            <w:r>
              <w:rPr>
                <w:b/>
                <w:w w:val="104"/>
                <w:sz w:val="24"/>
              </w:rPr>
              <w:t>M/F</w:t>
            </w:r>
          </w:p>
        </w:tc>
      </w:tr>
      <w:tr>
        <w:trPr>
          <w:trHeight w:val="506" w:hRule="atLeast"/>
        </w:trPr>
        <w:tc>
          <w:tcPr>
            <w:tcW w:w="2341" w:type="dxa"/>
            <w:tcBorders/>
            <w:shd w:fill="auto" w:val="clear"/>
          </w:tcPr>
          <w:p>
            <w:pPr>
              <w:pStyle w:val="TableParagraph"/>
              <w:widowControl w:val="false"/>
              <w:suppressAutoHyphens w:val="true"/>
              <w:spacing w:before="171" w:after="0"/>
              <w:ind w:left="200" w:hanging="0"/>
              <w:rPr>
                <w:b/>
                <w:b/>
                <w:sz w:val="24"/>
              </w:rPr>
            </w:pPr>
            <w:r>
              <w:rPr>
                <w:b/>
                <w:sz w:val="24"/>
              </w:rPr>
              <w:t>Recapiti</w:t>
            </w:r>
          </w:p>
        </w:tc>
        <w:tc>
          <w:tcPr>
            <w:tcW w:w="7155"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506" w:hRule="atLeast"/>
        </w:trPr>
        <w:tc>
          <w:tcPr>
            <w:tcW w:w="2341" w:type="dxa"/>
            <w:tcBorders/>
            <w:shd w:fill="auto" w:val="clear"/>
          </w:tcPr>
          <w:p>
            <w:pPr>
              <w:pStyle w:val="TableParagraph"/>
              <w:widowControl w:val="false"/>
              <w:suppressAutoHyphens w:val="true"/>
              <w:spacing w:before="53" w:after="0"/>
              <w:ind w:left="260" w:hanging="0"/>
              <w:rPr>
                <w:sz w:val="24"/>
              </w:rPr>
            </w:pPr>
            <w:r>
              <w:rPr>
                <w:sz w:val="24"/>
              </w:rPr>
              <w:t>Indirizzo PEC</w:t>
            </w:r>
          </w:p>
        </w:tc>
        <w:tc>
          <w:tcPr>
            <w:tcW w:w="7155" w:type="dxa"/>
            <w:tcBorders/>
            <w:shd w:fill="auto" w:val="clear"/>
          </w:tcPr>
          <w:p>
            <w:pPr>
              <w:pStyle w:val="TableParagraph"/>
              <w:widowControl w:val="false"/>
              <w:suppressAutoHyphens w:val="true"/>
              <w:spacing w:before="53" w:after="0"/>
              <w:ind w:left="45" w:hanging="0"/>
              <w:rPr>
                <w:b/>
                <w:b/>
                <w:sz w:val="24"/>
              </w:rPr>
            </w:pPr>
            <w:r>
              <w:rPr>
                <w:b/>
                <w:w w:val="105"/>
                <w:sz w:val="24"/>
              </w:rPr>
              <w:t>_______________________________</w:t>
            </w:r>
          </w:p>
        </w:tc>
      </w:tr>
      <w:tr>
        <w:trPr>
          <w:trHeight w:val="675" w:hRule="atLeast"/>
        </w:trPr>
        <w:tc>
          <w:tcPr>
            <w:tcW w:w="2341" w:type="dxa"/>
            <w:tcBorders/>
            <w:shd w:fill="auto" w:val="clear"/>
          </w:tcPr>
          <w:p>
            <w:pPr>
              <w:pStyle w:val="TableParagraph"/>
              <w:widowControl w:val="false"/>
              <w:suppressAutoHyphens w:val="true"/>
              <w:spacing w:before="171" w:after="0"/>
              <w:ind w:left="200" w:hanging="0"/>
              <w:rPr>
                <w:b/>
                <w:b/>
                <w:sz w:val="24"/>
              </w:rPr>
            </w:pPr>
            <w:r>
              <w:rPr>
                <w:b/>
                <w:sz w:val="24"/>
              </w:rPr>
              <w:t>In qualità di</w:t>
            </w:r>
          </w:p>
        </w:tc>
        <w:tc>
          <w:tcPr>
            <w:tcW w:w="7155" w:type="dxa"/>
            <w:tcBorders/>
            <w:shd w:fill="auto" w:val="clear"/>
          </w:tcPr>
          <w:p>
            <w:pPr>
              <w:pStyle w:val="TableParagraph"/>
              <w:widowControl w:val="false"/>
              <w:suppressAutoHyphens w:val="true"/>
              <w:spacing w:before="223" w:after="0"/>
              <w:ind w:left="45" w:hanging="0"/>
              <w:rPr>
                <w:b/>
                <w:b/>
                <w:sz w:val="24"/>
              </w:rPr>
            </w:pPr>
            <w:r>
              <w:rPr>
                <w:b/>
                <w:sz w:val="24"/>
              </w:rPr>
              <w:t>TITOLARE/RAPPRESENTANTE LEGALE</w:t>
            </w:r>
          </w:p>
        </w:tc>
      </w:tr>
      <w:tr>
        <w:trPr>
          <w:trHeight w:val="506" w:hRule="atLeast"/>
        </w:trPr>
        <w:tc>
          <w:tcPr>
            <w:tcW w:w="2341" w:type="dxa"/>
            <w:tcBorders/>
            <w:shd w:fill="auto" w:val="clear"/>
          </w:tcPr>
          <w:p>
            <w:pPr>
              <w:pStyle w:val="TableParagraph"/>
              <w:widowControl w:val="false"/>
              <w:suppressAutoHyphens w:val="true"/>
              <w:spacing w:before="171" w:after="0"/>
              <w:ind w:left="200" w:hanging="0"/>
              <w:rPr>
                <w:b/>
                <w:b/>
                <w:sz w:val="24"/>
              </w:rPr>
            </w:pPr>
            <w:r>
              <w:rPr>
                <w:b/>
                <w:sz w:val="24"/>
              </w:rPr>
              <w:t>Residente a</w:t>
            </w:r>
          </w:p>
        </w:tc>
        <w:tc>
          <w:tcPr>
            <w:tcW w:w="7155"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379" w:hRule="atLeast"/>
        </w:trPr>
        <w:tc>
          <w:tcPr>
            <w:tcW w:w="2341" w:type="dxa"/>
            <w:tcBorders/>
            <w:shd w:fill="auto" w:val="clear"/>
          </w:tcPr>
          <w:p>
            <w:pPr>
              <w:pStyle w:val="TableParagraph"/>
              <w:widowControl w:val="false"/>
              <w:suppressAutoHyphens w:val="true"/>
              <w:spacing w:before="53" w:after="0"/>
              <w:ind w:left="260" w:hanging="0"/>
              <w:rPr>
                <w:sz w:val="24"/>
              </w:rPr>
            </w:pPr>
            <w:r>
              <w:rPr>
                <w:w w:val="105"/>
                <w:sz w:val="24"/>
              </w:rPr>
              <w:t>Nazione</w:t>
            </w:r>
          </w:p>
        </w:tc>
        <w:tc>
          <w:tcPr>
            <w:tcW w:w="7155" w:type="dxa"/>
            <w:tcBorders/>
            <w:shd w:fill="auto" w:val="clear"/>
          </w:tcPr>
          <w:p>
            <w:pPr>
              <w:pStyle w:val="TableParagraph"/>
              <w:widowControl w:val="false"/>
              <w:suppressAutoHyphens w:val="true"/>
              <w:spacing w:before="53"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sz w:val="24"/>
              </w:rPr>
              <w:t>Provincia</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w w:val="105"/>
                <w:sz w:val="24"/>
              </w:rPr>
              <w:t>Comune</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_______________________________</w:t>
            </w:r>
          </w:p>
        </w:tc>
      </w:tr>
      <w:tr>
        <w:trPr>
          <w:trHeight w:val="370" w:hRule="atLeast"/>
        </w:trPr>
        <w:tc>
          <w:tcPr>
            <w:tcW w:w="2341" w:type="dxa"/>
            <w:tcBorders/>
            <w:shd w:fill="auto" w:val="clear"/>
          </w:tcPr>
          <w:p>
            <w:pPr>
              <w:pStyle w:val="TableParagraph"/>
              <w:widowControl w:val="false"/>
              <w:suppressAutoHyphens w:val="true"/>
              <w:spacing w:before="44" w:after="0"/>
              <w:ind w:left="260" w:hanging="0"/>
              <w:rPr>
                <w:sz w:val="24"/>
              </w:rPr>
            </w:pPr>
            <w:r>
              <w:rPr>
                <w:w w:val="105"/>
                <w:sz w:val="24"/>
              </w:rPr>
              <w:t>Cap</w:t>
            </w:r>
          </w:p>
        </w:tc>
        <w:tc>
          <w:tcPr>
            <w:tcW w:w="7155" w:type="dxa"/>
            <w:tcBorders/>
            <w:shd w:fill="auto" w:val="clear"/>
          </w:tcPr>
          <w:p>
            <w:pPr>
              <w:pStyle w:val="TableParagraph"/>
              <w:widowControl w:val="false"/>
              <w:suppressAutoHyphens w:val="true"/>
              <w:spacing w:before="44" w:after="0"/>
              <w:ind w:left="45" w:hanging="0"/>
              <w:rPr>
                <w:b/>
                <w:b/>
                <w:sz w:val="24"/>
              </w:rPr>
            </w:pPr>
            <w:r>
              <w:rPr>
                <w:b/>
                <w:w w:val="105"/>
                <w:sz w:val="24"/>
              </w:rPr>
              <w:t>___________</w:t>
            </w:r>
          </w:p>
        </w:tc>
      </w:tr>
      <w:tr>
        <w:trPr>
          <w:trHeight w:val="328" w:hRule="atLeast"/>
        </w:trPr>
        <w:tc>
          <w:tcPr>
            <w:tcW w:w="2341" w:type="dxa"/>
            <w:tcBorders/>
            <w:shd w:fill="auto" w:val="clear"/>
          </w:tcPr>
          <w:p>
            <w:pPr>
              <w:pStyle w:val="TableParagraph"/>
              <w:widowControl w:val="false"/>
              <w:suppressAutoHyphens w:val="true"/>
              <w:spacing w:lineRule="exact" w:line="265" w:before="44" w:after="0"/>
              <w:ind w:left="260" w:hanging="0"/>
              <w:rPr>
                <w:sz w:val="24"/>
              </w:rPr>
            </w:pPr>
            <w:r>
              <w:rPr>
                <w:sz w:val="24"/>
              </w:rPr>
              <w:t>Via/Piazza</w:t>
            </w:r>
          </w:p>
        </w:tc>
        <w:tc>
          <w:tcPr>
            <w:tcW w:w="7155" w:type="dxa"/>
            <w:tcBorders/>
            <w:shd w:fill="auto" w:val="clear"/>
          </w:tcPr>
          <w:p>
            <w:pPr>
              <w:pStyle w:val="TableParagraph"/>
              <w:widowControl w:val="false"/>
              <w:suppressAutoHyphens w:val="true"/>
              <w:spacing w:lineRule="exact" w:line="265" w:before="44" w:after="0"/>
              <w:ind w:left="45" w:hanging="0"/>
              <w:rPr>
                <w:b/>
                <w:b/>
                <w:sz w:val="24"/>
              </w:rPr>
            </w:pPr>
            <w:r>
              <w:rPr>
                <w:b/>
                <w:w w:val="105"/>
                <w:sz w:val="24"/>
              </w:rPr>
              <w:t>_______________________________</w:t>
            </w:r>
          </w:p>
        </w:tc>
      </w:tr>
    </w:tbl>
    <w:p>
      <w:pPr>
        <w:pStyle w:val="Normal"/>
        <w:rPr/>
      </w:pPr>
      <w:r>
        <w:rPr/>
      </w:r>
    </w:p>
    <w:p>
      <w:pPr>
        <w:pStyle w:val="Normal"/>
        <w:rPr/>
      </w:pPr>
      <w:r>
        <w:rPr/>
      </w:r>
    </w:p>
    <w:p>
      <w:pPr>
        <w:pStyle w:val="Normal"/>
        <w:rPr/>
      </w:pPr>
      <w:r>
        <w:rPr/>
      </w:r>
    </w:p>
    <w:p>
      <w:pPr>
        <w:sectPr>
          <w:type w:val="continuous"/>
          <w:pgSz w:w="11906" w:h="16838"/>
          <w:pgMar w:left="980" w:right="920" w:gutter="0" w:header="0" w:top="284" w:footer="513" w:bottom="700"/>
          <w:formProt w:val="false"/>
          <w:textDirection w:val="lrTb"/>
          <w:docGrid w:type="default" w:linePitch="100" w:charSpace="0"/>
        </w:sectPr>
      </w:pPr>
    </w:p>
    <w:p>
      <w:pPr>
        <w:pStyle w:val="Corpodeltesto"/>
        <w:rPr>
          <w:sz w:val="20"/>
        </w:rPr>
      </w:pPr>
      <w:r>
        <w:rPr>
          <w:sz w:val="20"/>
        </w:rPr>
      </w:r>
    </w:p>
    <w:p>
      <w:pPr>
        <w:pStyle w:val="Corpodeltesto"/>
        <w:spacing w:before="6" w:after="0"/>
        <w:rPr>
          <w:b/>
          <w:b/>
          <w:sz w:val="25"/>
        </w:rPr>
      </w:pPr>
      <w:r>
        <w:rPr>
          <w:b/>
          <w:sz w:val="25"/>
        </w:rPr>
        <mc:AlternateContent>
          <mc:Choice Requires="wps">
            <w:drawing>
              <wp:anchor behindDoc="0" distT="0" distB="0" distL="0" distR="0" simplePos="0" locked="0" layoutInCell="0" allowOverlap="1" relativeHeight="30" wp14:anchorId="343AFFC5">
                <wp:simplePos x="0" y="0"/>
                <wp:positionH relativeFrom="page">
                  <wp:posOffset>748665</wp:posOffset>
                </wp:positionH>
                <wp:positionV relativeFrom="paragraph">
                  <wp:posOffset>205105</wp:posOffset>
                </wp:positionV>
                <wp:extent cx="6062345" cy="301625"/>
                <wp:effectExtent l="0" t="0" r="0" b="0"/>
                <wp:wrapTopAndBottom/>
                <wp:docPr id="8" name="Text Box 7"/>
                <a:graphic xmlns:a="http://schemas.openxmlformats.org/drawingml/2006/main">
                  <a:graphicData uri="http://schemas.microsoft.com/office/word/2010/wordprocessingShape">
                    <wps:wsp>
                      <wps:cNvSpPr/>
                      <wps:spPr>
                        <a:xfrm>
                          <a:off x="0" y="0"/>
                          <a:ext cx="6061680" cy="300960"/>
                        </a:xfrm>
                        <a:prstGeom prst="rect">
                          <a:avLst/>
                        </a:prstGeom>
                        <a:solidFill>
                          <a:srgbClr val="e5e5e5"/>
                        </a:solidFill>
                        <a:ln w="0">
                          <a:noFill/>
                        </a:ln>
                      </wps:spPr>
                      <wps:style>
                        <a:lnRef idx="0"/>
                        <a:fillRef idx="0"/>
                        <a:effectRef idx="0"/>
                        <a:fontRef idx="minor"/>
                      </wps:style>
                      <wps:txbx>
                        <w:txbxContent>
                          <w:p>
                            <w:pPr>
                              <w:pStyle w:val="Contenutocornice"/>
                              <w:spacing w:before="107" w:after="0"/>
                              <w:ind w:left="100" w:hanging="0"/>
                              <w:rPr>
                                <w:color w:val="000000"/>
                              </w:rPr>
                            </w:pPr>
                            <w:r>
                              <w:rPr>
                                <w:b/>
                                <w:color w:val="000000"/>
                                <w:w w:val="105"/>
                                <w:sz w:val="20"/>
                              </w:rPr>
                              <w:t>IMPRESA RICHIEDENTE</w:t>
                            </w:r>
                          </w:p>
                        </w:txbxContent>
                      </wps:txbx>
                      <wps:bodyPr lIns="0" rIns="0" tIns="0" bIns="0" anchor="t">
                        <a:noAutofit/>
                      </wps:bodyPr>
                    </wps:wsp>
                  </a:graphicData>
                </a:graphic>
              </wp:anchor>
            </w:drawing>
          </mc:Choice>
          <mc:Fallback>
            <w:pict>
              <v:rect id="shape_0" ID="Text Box 7" path="m0,0l-2147483645,0l-2147483645,-2147483646l0,-2147483646xe" fillcolor="#e5e5e5" stroked="f" o:allowincell="f" style="position:absolute;margin-left:58.95pt;margin-top:16.15pt;width:477.25pt;height:23.65pt;mso-wrap-style:square;v-text-anchor:top;mso-position-horizontal-relative:page" wp14:anchorId="343AFFC5">
                <v:fill o:detectmouseclick="t" type="solid" color2="#1a1a1a"/>
                <v:stroke color="#3465a4" joinstyle="round" endcap="flat"/>
                <v:textbox>
                  <w:txbxContent>
                    <w:p>
                      <w:pPr>
                        <w:pStyle w:val="Contenutocornice"/>
                        <w:spacing w:before="107" w:after="0"/>
                        <w:ind w:left="100" w:hanging="0"/>
                        <w:rPr>
                          <w:color w:val="000000"/>
                        </w:rPr>
                      </w:pPr>
                      <w:r>
                        <w:rPr>
                          <w:b/>
                          <w:color w:val="000000"/>
                          <w:w w:val="105"/>
                          <w:sz w:val="20"/>
                        </w:rPr>
                        <w:t>IMPRESA RICHIEDENTE</w:t>
                      </w:r>
                    </w:p>
                  </w:txbxContent>
                </v:textbox>
                <w10:wrap type="topAndBottom"/>
              </v:rect>
            </w:pict>
          </mc:Fallback>
        </mc:AlternateContent>
      </w:r>
    </w:p>
    <w:p>
      <w:pPr>
        <w:pStyle w:val="Corpodeltesto"/>
        <w:spacing w:before="10" w:after="1"/>
        <w:rPr>
          <w:b/>
          <w:b/>
          <w:sz w:val="19"/>
        </w:rPr>
      </w:pPr>
      <w:r>
        <w:rPr>
          <w:b/>
          <w:sz w:val="19"/>
        </w:rPr>
      </w:r>
    </w:p>
    <w:tbl>
      <w:tblPr>
        <w:tblStyle w:val="TableNormal"/>
        <w:tblW w:w="9641" w:type="dxa"/>
        <w:jc w:val="left"/>
        <w:tblInd w:w="140" w:type="dxa"/>
        <w:tblLayout w:type="fixed"/>
        <w:tblCellMar>
          <w:top w:w="0" w:type="dxa"/>
          <w:left w:w="108" w:type="dxa"/>
          <w:bottom w:w="0" w:type="dxa"/>
          <w:right w:w="108" w:type="dxa"/>
        </w:tblCellMar>
        <w:tblLook w:firstRow="1" w:noVBand="0" w:lastRow="1" w:firstColumn="1" w:lastColumn="1" w:noHBand="0" w:val="01e0"/>
      </w:tblPr>
      <w:tblGrid>
        <w:gridCol w:w="2447"/>
        <w:gridCol w:w="7193"/>
      </w:tblGrid>
      <w:tr>
        <w:trPr>
          <w:trHeight w:val="329" w:hRule="atLeast"/>
        </w:trPr>
        <w:tc>
          <w:tcPr>
            <w:tcW w:w="2447" w:type="dxa"/>
            <w:tcBorders/>
            <w:shd w:fill="auto" w:val="clear"/>
          </w:tcPr>
          <w:p>
            <w:pPr>
              <w:pStyle w:val="TableParagraph"/>
              <w:widowControl w:val="false"/>
              <w:suppressAutoHyphens w:val="true"/>
              <w:spacing w:before="3" w:after="0"/>
              <w:ind w:left="260" w:hanging="0"/>
              <w:rPr>
                <w:sz w:val="24"/>
              </w:rPr>
            </w:pPr>
            <w:r>
              <w:rPr>
                <w:sz w:val="24"/>
              </w:rPr>
              <w:t>Codice fiscale</w:t>
            </w:r>
          </w:p>
        </w:tc>
        <w:tc>
          <w:tcPr>
            <w:tcW w:w="7193" w:type="dxa"/>
            <w:tcBorders/>
            <w:shd w:fill="auto" w:val="clear"/>
          </w:tcPr>
          <w:p>
            <w:pPr>
              <w:pStyle w:val="TableParagraph"/>
              <w:widowControl w:val="false"/>
              <w:suppressAutoHyphens w:val="true"/>
              <w:spacing w:before="3"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sz w:val="24"/>
              </w:rPr>
              <w:t>Partita IVA</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w w:val="105"/>
                <w:sz w:val="24"/>
              </w:rPr>
              <w:t>CCIAA - Num. REA</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 - 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sz w:val="24"/>
              </w:rPr>
              <w:t>Denominazione</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0" w:right="103" w:hanging="0"/>
              <w:jc w:val="center"/>
              <w:rPr>
                <w:sz w:val="24"/>
              </w:rPr>
            </w:pPr>
            <w:r>
              <w:rPr>
                <w:sz w:val="24"/>
              </w:rPr>
              <w:t xml:space="preserve">    </w:t>
            </w:r>
            <w:r>
              <w:rPr>
                <w:sz w:val="24"/>
              </w:rPr>
              <w:t>Data di costituzione</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670" w:hRule="atLeast"/>
        </w:trPr>
        <w:tc>
          <w:tcPr>
            <w:tcW w:w="2447" w:type="dxa"/>
            <w:tcBorders/>
            <w:shd w:fill="auto" w:val="clear"/>
          </w:tcPr>
          <w:p>
            <w:pPr>
              <w:pStyle w:val="TableParagraph"/>
              <w:widowControl w:val="false"/>
              <w:suppressAutoHyphens w:val="true"/>
              <w:spacing w:lineRule="auto" w:line="252" w:before="44" w:after="0"/>
              <w:ind w:left="260" w:hanging="0"/>
              <w:rPr>
                <w:sz w:val="24"/>
              </w:rPr>
            </w:pPr>
            <w:r>
              <w:rPr>
                <w:sz w:val="24"/>
              </w:rPr>
              <w:t>Attività ammessa (ATECO)</w:t>
            </w:r>
          </w:p>
        </w:tc>
        <w:tc>
          <w:tcPr>
            <w:tcW w:w="7193" w:type="dxa"/>
            <w:tcBorders/>
            <w:shd w:fill="auto" w:val="clear"/>
          </w:tcPr>
          <w:p>
            <w:pPr>
              <w:pStyle w:val="TableParagraph"/>
              <w:widowControl w:val="false"/>
              <w:suppressAutoHyphens w:val="true"/>
              <w:spacing w:lineRule="auto" w:line="252" w:before="44" w:after="0"/>
              <w:ind w:left="59" w:hanging="0"/>
              <w:rPr>
                <w:b/>
                <w:b/>
                <w:sz w:val="24"/>
              </w:rPr>
            </w:pPr>
            <w:r>
              <w:rPr>
                <w:b/>
                <w:w w:val="105"/>
                <w:sz w:val="24"/>
              </w:rPr>
              <w:t>______________________________________________________________</w:t>
            </w:r>
          </w:p>
        </w:tc>
      </w:tr>
      <w:tr>
        <w:trPr>
          <w:trHeight w:val="379" w:hRule="atLeast"/>
        </w:trPr>
        <w:tc>
          <w:tcPr>
            <w:tcW w:w="2447" w:type="dxa"/>
            <w:tcBorders/>
            <w:shd w:fill="auto" w:val="clear"/>
          </w:tcPr>
          <w:p>
            <w:pPr>
              <w:pStyle w:val="TableParagraph"/>
              <w:widowControl w:val="false"/>
              <w:suppressAutoHyphens w:val="true"/>
              <w:spacing w:before="44" w:after="0"/>
              <w:ind w:left="0" w:right="56" w:hanging="0"/>
              <w:jc w:val="right"/>
              <w:rPr>
                <w:sz w:val="24"/>
              </w:rPr>
            </w:pPr>
            <w:r>
              <w:rPr>
                <w:sz w:val="24"/>
              </w:rPr>
              <w:t>Dimensione impresa</w:t>
            </w:r>
          </w:p>
        </w:tc>
        <w:tc>
          <w:tcPr>
            <w:tcW w:w="7193" w:type="dxa"/>
            <w:tcBorders/>
            <w:shd w:fill="auto" w:val="clear"/>
          </w:tcPr>
          <w:p>
            <w:pPr>
              <w:pStyle w:val="TableParagraph"/>
              <w:widowControl w:val="false"/>
              <w:suppressAutoHyphens w:val="true"/>
              <w:spacing w:before="44" w:after="0"/>
              <w:ind w:left="59" w:hanging="0"/>
              <w:rPr>
                <w:b/>
                <w:b/>
                <w:sz w:val="24"/>
              </w:rPr>
            </w:pPr>
            <w:r>
              <w:rPr>
                <w:b/>
                <w:sz w:val="24"/>
              </w:rPr>
              <w:t>MICRO/PICCOLA/MEDIA/GRANDE</w:t>
            </w:r>
          </w:p>
        </w:tc>
      </w:tr>
      <w:tr>
        <w:trPr>
          <w:trHeight w:val="506" w:hRule="atLeast"/>
        </w:trPr>
        <w:tc>
          <w:tcPr>
            <w:tcW w:w="2447" w:type="dxa"/>
            <w:tcBorders/>
            <w:shd w:fill="auto" w:val="clear"/>
          </w:tcPr>
          <w:p>
            <w:pPr>
              <w:pStyle w:val="TableParagraph"/>
              <w:widowControl w:val="false"/>
              <w:suppressAutoHyphens w:val="true"/>
              <w:spacing w:before="171" w:after="0"/>
              <w:ind w:left="200" w:hanging="0"/>
              <w:rPr>
                <w:b/>
                <w:b/>
                <w:sz w:val="24"/>
              </w:rPr>
            </w:pPr>
            <w:r>
              <w:rPr>
                <w:b/>
                <w:sz w:val="24"/>
              </w:rPr>
              <w:t>Recapiti</w:t>
            </w:r>
          </w:p>
        </w:tc>
        <w:tc>
          <w:tcPr>
            <w:tcW w:w="7193"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378" w:hRule="atLeast"/>
        </w:trPr>
        <w:tc>
          <w:tcPr>
            <w:tcW w:w="2447" w:type="dxa"/>
            <w:tcBorders/>
            <w:shd w:fill="auto" w:val="clear"/>
          </w:tcPr>
          <w:p>
            <w:pPr>
              <w:pStyle w:val="TableParagraph"/>
              <w:widowControl w:val="false"/>
              <w:suppressAutoHyphens w:val="true"/>
              <w:spacing w:before="53" w:after="0"/>
              <w:ind w:left="260" w:hanging="0"/>
              <w:rPr>
                <w:sz w:val="24"/>
              </w:rPr>
            </w:pPr>
            <w:r>
              <w:rPr>
                <w:sz w:val="24"/>
              </w:rPr>
              <w:t>Indirizzo PEC</w:t>
            </w:r>
          </w:p>
        </w:tc>
        <w:tc>
          <w:tcPr>
            <w:tcW w:w="7193" w:type="dxa"/>
            <w:tcBorders/>
            <w:shd w:fill="auto" w:val="clear"/>
          </w:tcPr>
          <w:p>
            <w:pPr>
              <w:pStyle w:val="TableParagraph"/>
              <w:widowControl w:val="false"/>
              <w:suppressAutoHyphens w:val="true"/>
              <w:spacing w:before="53"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sz w:val="24"/>
              </w:rPr>
              <w:t>Indirizzo e-mail</w:t>
            </w:r>
          </w:p>
        </w:tc>
        <w:tc>
          <w:tcPr>
            <w:tcW w:w="7193" w:type="dxa"/>
            <w:tcBorders/>
            <w:shd w:fill="auto" w:val="clear"/>
          </w:tcPr>
          <w:p>
            <w:pPr>
              <w:pStyle w:val="TableParagraph"/>
              <w:widowControl w:val="false"/>
              <w:suppressAutoHyphens w:val="true"/>
              <w:spacing w:before="0" w:after="0"/>
              <w:ind w:left="0" w:hanging="0"/>
              <w:rPr>
                <w:rFonts w:ascii="Times New Roman" w:hAnsi="Times New Roman"/>
              </w:rPr>
            </w:pPr>
            <w:r>
              <w:rPr>
                <w:b/>
                <w:w w:val="105"/>
                <w:sz w:val="24"/>
              </w:rPr>
              <w:t xml:space="preserve"> </w:t>
            </w:r>
            <w:r>
              <w:rPr>
                <w:b/>
                <w:w w:val="105"/>
                <w:sz w:val="24"/>
              </w:rPr>
              <w:t>_______________________________</w:t>
            </w:r>
          </w:p>
        </w:tc>
      </w:tr>
      <w:tr>
        <w:trPr>
          <w:trHeight w:val="303" w:hRule="atLeast"/>
        </w:trPr>
        <w:tc>
          <w:tcPr>
            <w:tcW w:w="2447" w:type="dxa"/>
            <w:tcBorders/>
            <w:shd w:fill="auto" w:val="clear"/>
          </w:tcPr>
          <w:p>
            <w:pPr>
              <w:pStyle w:val="TableParagraph"/>
              <w:widowControl w:val="false"/>
              <w:suppressAutoHyphens w:val="true"/>
              <w:spacing w:before="44" w:after="0"/>
              <w:ind w:left="260" w:hanging="0"/>
              <w:rPr>
                <w:sz w:val="24"/>
              </w:rPr>
            </w:pPr>
            <w:r>
              <w:rPr>
                <w:sz w:val="24"/>
              </w:rPr>
              <w:t>Telefono</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506" w:hRule="atLeast"/>
        </w:trPr>
        <w:tc>
          <w:tcPr>
            <w:tcW w:w="2447" w:type="dxa"/>
            <w:tcBorders/>
            <w:shd w:fill="auto" w:val="clear"/>
          </w:tcPr>
          <w:p>
            <w:pPr>
              <w:pStyle w:val="TableParagraph"/>
              <w:widowControl w:val="false"/>
              <w:suppressAutoHyphens w:val="true"/>
              <w:spacing w:before="171" w:after="0"/>
              <w:ind w:left="200" w:hanging="0"/>
              <w:rPr>
                <w:b/>
                <w:b/>
                <w:sz w:val="24"/>
              </w:rPr>
            </w:pPr>
            <w:r>
              <w:rPr>
                <w:b/>
                <w:sz w:val="24"/>
              </w:rPr>
              <w:t>Sede legale</w:t>
            </w:r>
          </w:p>
        </w:tc>
        <w:tc>
          <w:tcPr>
            <w:tcW w:w="7193" w:type="dxa"/>
            <w:tcBorders/>
            <w:shd w:fill="auto" w:val="clear"/>
          </w:tcPr>
          <w:p>
            <w:pPr>
              <w:pStyle w:val="TableParagraph"/>
              <w:widowControl w:val="false"/>
              <w:suppressAutoHyphens w:val="true"/>
              <w:spacing w:before="0" w:after="0"/>
              <w:ind w:left="0" w:hanging="0"/>
              <w:rPr>
                <w:rFonts w:ascii="Times New Roman" w:hAnsi="Times New Roman"/>
              </w:rPr>
            </w:pPr>
            <w:r>
              <w:rPr>
                <w:rFonts w:ascii="Times New Roman" w:hAnsi="Times New Roman"/>
              </w:rPr>
            </w:r>
          </w:p>
        </w:tc>
      </w:tr>
      <w:tr>
        <w:trPr>
          <w:trHeight w:val="378" w:hRule="atLeast"/>
        </w:trPr>
        <w:tc>
          <w:tcPr>
            <w:tcW w:w="2447" w:type="dxa"/>
            <w:tcBorders/>
            <w:shd w:fill="auto" w:val="clear"/>
          </w:tcPr>
          <w:p>
            <w:pPr>
              <w:pStyle w:val="TableParagraph"/>
              <w:widowControl w:val="false"/>
              <w:suppressAutoHyphens w:val="true"/>
              <w:spacing w:before="53" w:after="0"/>
              <w:ind w:left="260" w:hanging="0"/>
              <w:rPr>
                <w:sz w:val="24"/>
              </w:rPr>
            </w:pPr>
            <w:r>
              <w:rPr>
                <w:w w:val="105"/>
                <w:sz w:val="24"/>
              </w:rPr>
              <w:t>Nazione</w:t>
            </w:r>
          </w:p>
        </w:tc>
        <w:tc>
          <w:tcPr>
            <w:tcW w:w="7193" w:type="dxa"/>
            <w:tcBorders/>
            <w:shd w:fill="auto" w:val="clear"/>
          </w:tcPr>
          <w:p>
            <w:pPr>
              <w:pStyle w:val="TableParagraph"/>
              <w:widowControl w:val="false"/>
              <w:suppressAutoHyphens w:val="true"/>
              <w:spacing w:before="53"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sz w:val="24"/>
              </w:rPr>
              <w:t>Provincia</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w w:val="105"/>
                <w:sz w:val="24"/>
              </w:rPr>
              <w:t>Comune</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_______________________________</w:t>
            </w:r>
          </w:p>
        </w:tc>
      </w:tr>
      <w:tr>
        <w:trPr>
          <w:trHeight w:val="370" w:hRule="atLeast"/>
        </w:trPr>
        <w:tc>
          <w:tcPr>
            <w:tcW w:w="2447" w:type="dxa"/>
            <w:tcBorders/>
            <w:shd w:fill="auto" w:val="clear"/>
          </w:tcPr>
          <w:p>
            <w:pPr>
              <w:pStyle w:val="TableParagraph"/>
              <w:widowControl w:val="false"/>
              <w:suppressAutoHyphens w:val="true"/>
              <w:spacing w:before="44" w:after="0"/>
              <w:ind w:left="260" w:hanging="0"/>
              <w:rPr>
                <w:sz w:val="24"/>
              </w:rPr>
            </w:pPr>
            <w:r>
              <w:rPr>
                <w:w w:val="105"/>
                <w:sz w:val="24"/>
              </w:rPr>
              <w:t>Cap</w:t>
            </w:r>
          </w:p>
        </w:tc>
        <w:tc>
          <w:tcPr>
            <w:tcW w:w="7193" w:type="dxa"/>
            <w:tcBorders/>
            <w:shd w:fill="auto" w:val="clear"/>
          </w:tcPr>
          <w:p>
            <w:pPr>
              <w:pStyle w:val="TableParagraph"/>
              <w:widowControl w:val="false"/>
              <w:suppressAutoHyphens w:val="true"/>
              <w:spacing w:before="44" w:after="0"/>
              <w:ind w:left="59" w:hanging="0"/>
              <w:rPr>
                <w:b/>
                <w:b/>
                <w:sz w:val="24"/>
              </w:rPr>
            </w:pPr>
            <w:r>
              <w:rPr>
                <w:b/>
                <w:w w:val="105"/>
                <w:sz w:val="24"/>
              </w:rPr>
              <w:t>___________</w:t>
            </w:r>
          </w:p>
        </w:tc>
      </w:tr>
      <w:tr>
        <w:trPr>
          <w:trHeight w:val="329" w:hRule="atLeast"/>
        </w:trPr>
        <w:tc>
          <w:tcPr>
            <w:tcW w:w="2447" w:type="dxa"/>
            <w:tcBorders/>
            <w:shd w:fill="auto" w:val="clear"/>
          </w:tcPr>
          <w:p>
            <w:pPr>
              <w:pStyle w:val="TableParagraph"/>
              <w:widowControl w:val="false"/>
              <w:suppressAutoHyphens w:val="true"/>
              <w:spacing w:lineRule="exact" w:line="265" w:before="44" w:after="0"/>
              <w:ind w:left="260" w:hanging="0"/>
              <w:rPr>
                <w:sz w:val="24"/>
              </w:rPr>
            </w:pPr>
            <w:r>
              <w:rPr>
                <w:sz w:val="24"/>
              </w:rPr>
              <w:t>Via/Piazza</w:t>
            </w:r>
          </w:p>
        </w:tc>
        <w:tc>
          <w:tcPr>
            <w:tcW w:w="7193" w:type="dxa"/>
            <w:tcBorders/>
            <w:shd w:fill="auto" w:val="clear"/>
          </w:tcPr>
          <w:p>
            <w:pPr>
              <w:pStyle w:val="TableParagraph"/>
              <w:widowControl w:val="false"/>
              <w:suppressAutoHyphens w:val="true"/>
              <w:spacing w:lineRule="exact" w:line="265" w:before="44" w:after="0"/>
              <w:ind w:left="59" w:hanging="0"/>
              <w:rPr>
                <w:b/>
                <w:b/>
                <w:sz w:val="24"/>
              </w:rPr>
            </w:pPr>
            <w:r>
              <w:rPr>
                <w:b/>
                <w:w w:val="105"/>
                <w:sz w:val="24"/>
              </w:rPr>
              <w:t>_______________________________</w:t>
            </w:r>
          </w:p>
        </w:tc>
      </w:tr>
    </w:tbl>
    <w:p>
      <w:pPr>
        <w:pStyle w:val="Corpodeltesto"/>
        <w:spacing w:before="10" w:after="0"/>
        <w:rPr>
          <w:b/>
          <w:b/>
          <w:sz w:val="17"/>
        </w:rPr>
      </w:pPr>
      <w:r>
        <w:rPr>
          <w:b/>
          <w:sz w:val="17"/>
        </w:rPr>
      </w:r>
      <w:r>
        <w:br w:type="page"/>
      </w:r>
    </w:p>
    <w:p>
      <w:pPr>
        <w:pStyle w:val="Corpodeltesto"/>
        <w:spacing w:before="10" w:after="0"/>
        <w:rPr>
          <w:b/>
          <w:b/>
          <w:sz w:val="17"/>
        </w:rPr>
      </w:pPr>
      <w:r>
        <w:rPr>
          <w:b/>
          <w:sz w:val="17"/>
        </w:rPr>
        <mc:AlternateContent>
          <mc:Choice Requires="wps">
            <w:drawing>
              <wp:anchor behindDoc="0" distT="0" distB="0" distL="0" distR="0" simplePos="0" locked="0" layoutInCell="0" allowOverlap="1" relativeHeight="32" wp14:anchorId="5672F72A">
                <wp:simplePos x="0" y="0"/>
                <wp:positionH relativeFrom="page">
                  <wp:posOffset>729615</wp:posOffset>
                </wp:positionH>
                <wp:positionV relativeFrom="paragraph">
                  <wp:posOffset>194945</wp:posOffset>
                </wp:positionV>
                <wp:extent cx="6062345" cy="1426210"/>
                <wp:effectExtent l="0" t="0" r="0" b="0"/>
                <wp:wrapTopAndBottom/>
                <wp:docPr id="10" name="Text Box 6"/>
                <a:graphic xmlns:a="http://schemas.openxmlformats.org/drawingml/2006/main">
                  <a:graphicData uri="http://schemas.microsoft.com/office/word/2010/wordprocessingShape">
                    <wps:wsp>
                      <wps:cNvSpPr/>
                      <wps:spPr>
                        <a:xfrm>
                          <a:off x="0" y="0"/>
                          <a:ext cx="6061680" cy="1425600"/>
                        </a:xfrm>
                        <a:prstGeom prst="rect">
                          <a:avLst/>
                        </a:prstGeom>
                        <a:solidFill>
                          <a:srgbClr val="e5e5e5"/>
                        </a:solidFill>
                        <a:ln w="0">
                          <a:noFill/>
                        </a:ln>
                      </wps:spPr>
                      <wps:style>
                        <a:lnRef idx="0"/>
                        <a:fillRef idx="0"/>
                        <a:effectRef idx="0"/>
                        <a:fontRef idx="minor"/>
                      </wps:style>
                      <wps:txbx>
                        <w:txbxContent>
                          <w:p>
                            <w:pPr>
                              <w:pStyle w:val="Contenutocornice"/>
                              <w:spacing w:lineRule="auto" w:line="235" w:before="191" w:after="0"/>
                              <w:ind w:left="324" w:right="221" w:hanging="0"/>
                              <w:jc w:val="center"/>
                              <w:rPr>
                                <w:b/>
                                <w:b/>
                                <w:sz w:val="20"/>
                              </w:rPr>
                            </w:pPr>
                            <w:r>
                              <w:rPr>
                                <w:b/>
                                <w:color w:val="000000"/>
                                <w:sz w:val="20"/>
                              </w:rPr>
                              <w:t>A tal fine, consapevole delle responsabilità penali cui può andare incontro in caso di dichiarazioni mendaci, ai sensi e per gli effetti degli artt. 46, 47 e 76 del D.P.R. 28 dicembre 2000, n. 445 e con le responsabilità previste dagli artt. 75 e 76 dello stesso Decreto,</w:t>
                            </w:r>
                          </w:p>
                          <w:p>
                            <w:pPr>
                              <w:pStyle w:val="Corpodeltesto"/>
                              <w:spacing w:before="5" w:after="0"/>
                              <w:rPr>
                                <w:b/>
                                <w:b/>
                                <w:sz w:val="19"/>
                              </w:rPr>
                            </w:pPr>
                            <w:r>
                              <w:rPr>
                                <w:b/>
                                <w:sz w:val="19"/>
                              </w:rPr>
                            </w:r>
                          </w:p>
                          <w:p>
                            <w:pPr>
                              <w:pStyle w:val="Contenutocornice"/>
                              <w:ind w:left="321" w:right="221" w:hanging="0"/>
                              <w:jc w:val="center"/>
                              <w:rPr>
                                <w:b/>
                                <w:b/>
                                <w:sz w:val="20"/>
                              </w:rPr>
                            </w:pPr>
                            <w:r>
                              <w:rPr>
                                <w:b/>
                                <w:color w:val="000000"/>
                                <w:w w:val="105"/>
                                <w:sz w:val="20"/>
                              </w:rPr>
                              <w:t>DICHIARA</w:t>
                            </w:r>
                          </w:p>
                          <w:p>
                            <w:pPr>
                              <w:pStyle w:val="Corpodeltesto"/>
                              <w:spacing w:before="7" w:after="0"/>
                              <w:rPr>
                                <w:b/>
                                <w:b/>
                                <w:sz w:val="19"/>
                              </w:rPr>
                            </w:pPr>
                            <w:r>
                              <w:rPr>
                                <w:b/>
                                <w:sz w:val="19"/>
                              </w:rPr>
                            </w:r>
                          </w:p>
                          <w:p>
                            <w:pPr>
                              <w:pStyle w:val="Contenutocornice"/>
                              <w:spacing w:lineRule="auto" w:line="235"/>
                              <w:ind w:left="323" w:right="221" w:hanging="0"/>
                              <w:jc w:val="center"/>
                              <w:rPr>
                                <w:color w:val="000000"/>
                              </w:rPr>
                            </w:pPr>
                            <w:r>
                              <w:rPr>
                                <w:b/>
                                <w:color w:val="000000"/>
                                <w:sz w:val="20"/>
                              </w:rPr>
                              <w:t>i seguenti dati di consumo energetico così come riportati nelle fatture riferite alla seguente sede operativa (fino ad un massimo di tre sedi):</w:t>
                            </w:r>
                          </w:p>
                        </w:txbxContent>
                      </wps:txbx>
                      <wps:bodyPr lIns="0" rIns="0" tIns="0" bIns="0" anchor="t">
                        <a:noAutofit/>
                      </wps:bodyPr>
                    </wps:wsp>
                  </a:graphicData>
                </a:graphic>
              </wp:anchor>
            </w:drawing>
          </mc:Choice>
          <mc:Fallback>
            <w:pict>
              <v:rect id="shape_0" ID="Text Box 6" path="m0,0l-2147483645,0l-2147483645,-2147483646l0,-2147483646xe" fillcolor="#e5e5e5" stroked="f" o:allowincell="f" style="position:absolute;margin-left:57.45pt;margin-top:15.35pt;width:477.25pt;height:112.2pt;mso-wrap-style:square;v-text-anchor:top;mso-position-horizontal-relative:page" wp14:anchorId="5672F72A">
                <v:fill o:detectmouseclick="t" type="solid" color2="#1a1a1a"/>
                <v:stroke color="#3465a4" joinstyle="round" endcap="flat"/>
                <v:textbox>
                  <w:txbxContent>
                    <w:p>
                      <w:pPr>
                        <w:pStyle w:val="Contenutocornice"/>
                        <w:spacing w:lineRule="auto" w:line="235" w:before="191" w:after="0"/>
                        <w:ind w:left="324" w:right="221" w:hanging="0"/>
                        <w:jc w:val="center"/>
                        <w:rPr>
                          <w:b/>
                          <w:b/>
                          <w:sz w:val="20"/>
                        </w:rPr>
                      </w:pPr>
                      <w:r>
                        <w:rPr>
                          <w:b/>
                          <w:color w:val="000000"/>
                          <w:sz w:val="20"/>
                        </w:rPr>
                        <w:t>A tal fine, consapevole delle responsabilità penali cui può andare incontro in caso di dichiarazioni mendaci, ai sensi e per gli effetti degli artt. 46, 47 e 76 del D.P.R. 28 dicembre 2000, n. 445 e con le responsabilità previste dagli artt. 75 e 76 dello stesso Decreto,</w:t>
                      </w:r>
                    </w:p>
                    <w:p>
                      <w:pPr>
                        <w:pStyle w:val="Corpodeltesto"/>
                        <w:spacing w:before="5" w:after="0"/>
                        <w:rPr>
                          <w:b/>
                          <w:b/>
                          <w:sz w:val="19"/>
                        </w:rPr>
                      </w:pPr>
                      <w:r>
                        <w:rPr>
                          <w:b/>
                          <w:sz w:val="19"/>
                        </w:rPr>
                      </w:r>
                    </w:p>
                    <w:p>
                      <w:pPr>
                        <w:pStyle w:val="Contenutocornice"/>
                        <w:ind w:left="321" w:right="221" w:hanging="0"/>
                        <w:jc w:val="center"/>
                        <w:rPr>
                          <w:b/>
                          <w:b/>
                          <w:sz w:val="20"/>
                        </w:rPr>
                      </w:pPr>
                      <w:r>
                        <w:rPr>
                          <w:b/>
                          <w:color w:val="000000"/>
                          <w:w w:val="105"/>
                          <w:sz w:val="20"/>
                        </w:rPr>
                        <w:t>DICHIARA</w:t>
                      </w:r>
                    </w:p>
                    <w:p>
                      <w:pPr>
                        <w:pStyle w:val="Corpodeltesto"/>
                        <w:spacing w:before="7" w:after="0"/>
                        <w:rPr>
                          <w:b/>
                          <w:b/>
                          <w:sz w:val="19"/>
                        </w:rPr>
                      </w:pPr>
                      <w:r>
                        <w:rPr>
                          <w:b/>
                          <w:sz w:val="19"/>
                        </w:rPr>
                      </w:r>
                    </w:p>
                    <w:p>
                      <w:pPr>
                        <w:pStyle w:val="Contenutocornice"/>
                        <w:spacing w:lineRule="auto" w:line="235"/>
                        <w:ind w:left="323" w:right="221" w:hanging="0"/>
                        <w:jc w:val="center"/>
                        <w:rPr>
                          <w:color w:val="000000"/>
                        </w:rPr>
                      </w:pPr>
                      <w:r>
                        <w:rPr>
                          <w:b/>
                          <w:color w:val="000000"/>
                          <w:sz w:val="20"/>
                        </w:rPr>
                        <w:t>i seguenti dati di consumo energetico così come riportati nelle fatture riferite alla seguente sede operativa (fino ad un massimo di tre sedi):</w:t>
                      </w:r>
                    </w:p>
                  </w:txbxContent>
                </v:textbox>
                <w10:wrap type="topAndBottom"/>
              </v:rect>
            </w:pict>
          </mc:Fallback>
        </mc:AlternateContent>
      </w:r>
    </w:p>
    <w:p>
      <w:pPr>
        <w:pStyle w:val="Corpodeltesto"/>
        <w:spacing w:before="10" w:after="0"/>
        <w:rPr>
          <w:b/>
          <w:b/>
          <w:sz w:val="17"/>
        </w:rPr>
      </w:pPr>
      <w:r>
        <w:rPr>
          <w:b/>
          <w:sz w:val="17"/>
        </w:rPr>
      </w:r>
    </w:p>
    <w:tbl>
      <w:tblPr>
        <w:tblStyle w:val="TableNormal"/>
        <w:tblW w:w="9641" w:type="dxa"/>
        <w:jc w:val="left"/>
        <w:tblInd w:w="140" w:type="dxa"/>
        <w:tblLayout w:type="fixed"/>
        <w:tblCellMar>
          <w:top w:w="0" w:type="dxa"/>
          <w:left w:w="108" w:type="dxa"/>
          <w:bottom w:w="0" w:type="dxa"/>
          <w:right w:w="108" w:type="dxa"/>
        </w:tblCellMar>
        <w:tblLook w:firstRow="1" w:noVBand="0" w:lastRow="1" w:firstColumn="1" w:lastColumn="1" w:noHBand="0" w:val="01e0"/>
      </w:tblPr>
      <w:tblGrid>
        <w:gridCol w:w="3926"/>
        <w:gridCol w:w="5714"/>
      </w:tblGrid>
      <w:tr>
        <w:trPr>
          <w:trHeight w:val="322" w:hRule="atLeast"/>
        </w:trPr>
        <w:tc>
          <w:tcPr>
            <w:tcW w:w="9640" w:type="dxa"/>
            <w:gridSpan w:val="2"/>
            <w:tcBorders/>
            <w:shd w:fill="auto" w:val="clear"/>
          </w:tcPr>
          <w:p>
            <w:pPr>
              <w:pStyle w:val="Normal"/>
              <w:widowControl w:val="false"/>
              <w:suppressAutoHyphens w:val="true"/>
              <w:spacing w:lineRule="auto" w:line="235" w:before="229" w:after="0"/>
              <w:ind w:left="332" w:right="252" w:hanging="0"/>
              <w:jc w:val="both"/>
              <w:rPr>
                <w:sz w:val="18"/>
              </w:rPr>
            </w:pPr>
            <w:r>
              <w:rPr>
                <w:b/>
                <w:sz w:val="24"/>
              </w:rPr>
              <w:t xml:space="preserve">Sede operativa 1 </w:t>
            </w:r>
            <w:r>
              <w:rPr>
                <w:i/>
                <w:iCs/>
                <w:sz w:val="18"/>
              </w:rPr>
              <w:t>(in caso di impresa con più sedi operative ubicate nel territorio regionale della Sicilia, l'impresa presenterà un'unica domanda dichiarando i consumi fino ad un massimo di tre sedi. In tal caso, il differenziale sarà considerato in maniera cumulata. In tale evenienza, compilare la presente sezione per ciascuna delle sedi operative per le quali si richiedono le agevolazioni di cui al presente Avviso)</w:t>
            </w:r>
          </w:p>
          <w:p>
            <w:pPr>
              <w:pStyle w:val="TableParagraph"/>
              <w:widowControl w:val="false"/>
              <w:suppressAutoHyphens w:val="true"/>
              <w:spacing w:before="3" w:after="0"/>
              <w:ind w:left="200" w:hanging="0"/>
              <w:rPr>
                <w:b/>
                <w:b/>
                <w:sz w:val="24"/>
              </w:rPr>
            </w:pPr>
            <w:r>
              <w:rPr>
                <w:b/>
                <w:sz w:val="24"/>
              </w:rPr>
            </w:r>
          </w:p>
        </w:tc>
      </w:tr>
      <w:tr>
        <w:trPr>
          <w:trHeight w:val="490" w:hRule="atLeast"/>
        </w:trPr>
        <w:tc>
          <w:tcPr>
            <w:tcW w:w="3926" w:type="dxa"/>
            <w:tcBorders/>
            <w:shd w:fill="auto" w:val="clear"/>
          </w:tcPr>
          <w:p>
            <w:pPr>
              <w:pStyle w:val="TableParagraph"/>
              <w:widowControl w:val="false"/>
              <w:suppressAutoHyphens w:val="true"/>
              <w:spacing w:before="38" w:after="0"/>
              <w:ind w:left="260" w:hanging="0"/>
              <w:rPr>
                <w:sz w:val="24"/>
              </w:rPr>
            </w:pPr>
            <w:r>
              <w:rPr>
                <w:sz w:val="24"/>
              </w:rPr>
              <w:t>Sede Operativa sita in Via</w:t>
            </w:r>
          </w:p>
        </w:tc>
        <w:tc>
          <w:tcPr>
            <w:tcW w:w="5714" w:type="dxa"/>
            <w:tcBorders/>
            <w:shd w:fill="auto" w:val="clear"/>
          </w:tcPr>
          <w:p>
            <w:pPr>
              <w:pStyle w:val="TableParagraph"/>
              <w:widowControl w:val="false"/>
              <w:suppressAutoHyphens w:val="true"/>
              <w:spacing w:lineRule="auto" w:line="252" w:before="38" w:after="0"/>
              <w:ind w:left="963" w:right="186" w:hanging="0"/>
              <w:rPr>
                <w:b/>
                <w:b/>
                <w:sz w:val="24"/>
              </w:rPr>
            </w:pPr>
            <w:r>
              <w:rPr>
                <w:b/>
                <w:w w:val="105"/>
                <w:sz w:val="24"/>
              </w:rPr>
              <w:t>_______________________________</w:t>
            </w:r>
          </w:p>
        </w:tc>
      </w:tr>
      <w:tr>
        <w:trPr>
          <w:trHeight w:val="328" w:hRule="atLeast"/>
        </w:trPr>
        <w:tc>
          <w:tcPr>
            <w:tcW w:w="3926" w:type="dxa"/>
            <w:tcBorders/>
            <w:shd w:fill="auto" w:val="clear"/>
          </w:tcPr>
          <w:p>
            <w:pPr>
              <w:pStyle w:val="TableParagraph"/>
              <w:widowControl w:val="false"/>
              <w:suppressAutoHyphens w:val="true"/>
              <w:spacing w:lineRule="exact" w:line="265" w:before="44" w:after="0"/>
              <w:ind w:left="260" w:hanging="0"/>
              <w:rPr>
                <w:sz w:val="24"/>
              </w:rPr>
            </w:pPr>
            <w:r>
              <w:rPr>
                <w:sz w:val="24"/>
              </w:rPr>
              <w:t>Provincia</w:t>
            </w:r>
          </w:p>
          <w:p>
            <w:pPr>
              <w:pStyle w:val="TableParagraph"/>
              <w:widowControl w:val="false"/>
              <w:suppressAutoHyphens w:val="true"/>
              <w:spacing w:lineRule="exact" w:line="265" w:before="44" w:after="0"/>
              <w:ind w:left="260" w:hanging="0"/>
              <w:rPr>
                <w:sz w:val="24"/>
              </w:rPr>
            </w:pPr>
            <w:r>
              <w:rPr>
                <w:sz w:val="24"/>
              </w:rPr>
              <w:t>Comune</w:t>
            </w:r>
          </w:p>
          <w:p>
            <w:pPr>
              <w:pStyle w:val="TableParagraph"/>
              <w:widowControl w:val="false"/>
              <w:suppressAutoHyphens w:val="true"/>
              <w:spacing w:lineRule="exact" w:line="265" w:before="44" w:after="0"/>
              <w:ind w:left="260" w:hanging="0"/>
              <w:rPr>
                <w:sz w:val="24"/>
              </w:rPr>
            </w:pPr>
            <w:r>
              <w:rPr>
                <w:sz w:val="24"/>
              </w:rPr>
              <w:t>CAP</w:t>
            </w:r>
          </w:p>
        </w:tc>
        <w:tc>
          <w:tcPr>
            <w:tcW w:w="5714" w:type="dxa"/>
            <w:tcBorders/>
            <w:shd w:fill="auto" w:val="clear"/>
          </w:tcPr>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w:t>
            </w:r>
          </w:p>
        </w:tc>
      </w:tr>
    </w:tbl>
    <w:p>
      <w:pPr>
        <w:pStyle w:val="Corpodeltesto"/>
        <w:spacing w:before="5" w:after="0"/>
        <w:rPr>
          <w:sz w:val="14"/>
        </w:rPr>
      </w:pPr>
      <w:r>
        <w:rPr>
          <w:sz w:val="14"/>
        </w:rPr>
      </w:r>
    </w:p>
    <w:tbl>
      <w:tblPr>
        <w:tblStyle w:val="TableNormal"/>
        <w:tblW w:w="9641" w:type="dxa"/>
        <w:jc w:val="left"/>
        <w:tblInd w:w="140" w:type="dxa"/>
        <w:tblLayout w:type="fixed"/>
        <w:tblCellMar>
          <w:top w:w="0" w:type="dxa"/>
          <w:left w:w="108" w:type="dxa"/>
          <w:bottom w:w="0" w:type="dxa"/>
          <w:right w:w="108" w:type="dxa"/>
        </w:tblCellMar>
        <w:tblLook w:firstRow="1" w:noVBand="0" w:lastRow="1" w:firstColumn="1" w:lastColumn="1" w:noHBand="0" w:val="01e0"/>
      </w:tblPr>
      <w:tblGrid>
        <w:gridCol w:w="3926"/>
        <w:gridCol w:w="5714"/>
      </w:tblGrid>
      <w:tr>
        <w:trPr>
          <w:trHeight w:val="258" w:hRule="atLeast"/>
        </w:trPr>
        <w:tc>
          <w:tcPr>
            <w:tcW w:w="9640" w:type="dxa"/>
            <w:gridSpan w:val="2"/>
            <w:tcBorders/>
            <w:shd w:fill="auto" w:val="clear"/>
          </w:tcPr>
          <w:p>
            <w:pPr>
              <w:pStyle w:val="Normal"/>
              <w:widowControl w:val="false"/>
              <w:suppressAutoHyphens w:val="true"/>
              <w:spacing w:lineRule="auto" w:line="235" w:before="120" w:after="120"/>
              <w:ind w:left="335" w:right="249" w:hanging="0"/>
              <w:jc w:val="both"/>
              <w:rPr>
                <w:b/>
                <w:b/>
                <w:sz w:val="24"/>
              </w:rPr>
            </w:pPr>
            <w:r>
              <w:rPr>
                <w:b/>
                <w:sz w:val="24"/>
              </w:rPr>
              <w:t>Sede operativa 2</w:t>
            </w:r>
          </w:p>
        </w:tc>
      </w:tr>
      <w:tr>
        <w:trPr>
          <w:trHeight w:val="490" w:hRule="atLeast"/>
        </w:trPr>
        <w:tc>
          <w:tcPr>
            <w:tcW w:w="3926" w:type="dxa"/>
            <w:tcBorders/>
            <w:shd w:fill="auto" w:val="clear"/>
          </w:tcPr>
          <w:p>
            <w:pPr>
              <w:pStyle w:val="TableParagraph"/>
              <w:widowControl w:val="false"/>
              <w:suppressAutoHyphens w:val="true"/>
              <w:spacing w:before="38" w:after="0"/>
              <w:ind w:left="260" w:hanging="0"/>
              <w:rPr>
                <w:sz w:val="24"/>
              </w:rPr>
            </w:pPr>
            <w:r>
              <w:rPr>
                <w:sz w:val="24"/>
              </w:rPr>
              <w:t>Sede Operativa sita in Via</w:t>
            </w:r>
          </w:p>
        </w:tc>
        <w:tc>
          <w:tcPr>
            <w:tcW w:w="5714" w:type="dxa"/>
            <w:tcBorders/>
            <w:shd w:fill="auto" w:val="clear"/>
          </w:tcPr>
          <w:p>
            <w:pPr>
              <w:pStyle w:val="TableParagraph"/>
              <w:widowControl w:val="false"/>
              <w:suppressAutoHyphens w:val="true"/>
              <w:spacing w:lineRule="auto" w:line="252" w:before="38" w:after="0"/>
              <w:ind w:left="963" w:right="186" w:hanging="0"/>
              <w:rPr>
                <w:b/>
                <w:b/>
                <w:sz w:val="24"/>
              </w:rPr>
            </w:pPr>
            <w:r>
              <w:rPr>
                <w:b/>
                <w:w w:val="105"/>
                <w:sz w:val="24"/>
              </w:rPr>
              <w:t>_______________________________</w:t>
            </w:r>
          </w:p>
        </w:tc>
      </w:tr>
      <w:tr>
        <w:trPr>
          <w:trHeight w:val="328" w:hRule="atLeast"/>
        </w:trPr>
        <w:tc>
          <w:tcPr>
            <w:tcW w:w="3926" w:type="dxa"/>
            <w:tcBorders/>
            <w:shd w:fill="auto" w:val="clear"/>
          </w:tcPr>
          <w:p>
            <w:pPr>
              <w:pStyle w:val="TableParagraph"/>
              <w:widowControl w:val="false"/>
              <w:suppressAutoHyphens w:val="true"/>
              <w:spacing w:lineRule="exact" w:line="265" w:before="44" w:after="0"/>
              <w:ind w:left="260" w:hanging="0"/>
              <w:rPr>
                <w:sz w:val="24"/>
              </w:rPr>
            </w:pPr>
            <w:r>
              <w:rPr>
                <w:sz w:val="24"/>
              </w:rPr>
              <w:t>Provincia</w:t>
            </w:r>
          </w:p>
          <w:p>
            <w:pPr>
              <w:pStyle w:val="TableParagraph"/>
              <w:widowControl w:val="false"/>
              <w:suppressAutoHyphens w:val="true"/>
              <w:spacing w:lineRule="exact" w:line="265" w:before="44" w:after="0"/>
              <w:ind w:left="260" w:hanging="0"/>
              <w:rPr>
                <w:sz w:val="24"/>
              </w:rPr>
            </w:pPr>
            <w:r>
              <w:rPr>
                <w:sz w:val="24"/>
              </w:rPr>
              <w:t>Comune</w:t>
            </w:r>
          </w:p>
          <w:p>
            <w:pPr>
              <w:pStyle w:val="TableParagraph"/>
              <w:widowControl w:val="false"/>
              <w:suppressAutoHyphens w:val="true"/>
              <w:spacing w:lineRule="exact" w:line="265" w:before="44" w:after="0"/>
              <w:ind w:left="260" w:hanging="0"/>
              <w:rPr>
                <w:sz w:val="24"/>
              </w:rPr>
            </w:pPr>
            <w:r>
              <w:rPr>
                <w:sz w:val="24"/>
              </w:rPr>
              <w:t>CAP</w:t>
            </w:r>
          </w:p>
        </w:tc>
        <w:tc>
          <w:tcPr>
            <w:tcW w:w="5714" w:type="dxa"/>
            <w:tcBorders/>
            <w:shd w:fill="auto" w:val="clear"/>
          </w:tcPr>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w:t>
            </w:r>
          </w:p>
        </w:tc>
      </w:tr>
    </w:tbl>
    <w:p>
      <w:pPr>
        <w:pStyle w:val="Corpodeltesto"/>
        <w:tabs>
          <w:tab w:val="clear" w:pos="720"/>
          <w:tab w:val="left" w:pos="5023" w:leader="none"/>
        </w:tabs>
        <w:ind w:left="392" w:hanging="0"/>
        <w:rPr/>
      </w:pPr>
      <w:r>
        <w:rPr/>
      </w:r>
    </w:p>
    <w:tbl>
      <w:tblPr>
        <w:tblStyle w:val="TableNormal"/>
        <w:tblW w:w="9641" w:type="dxa"/>
        <w:jc w:val="left"/>
        <w:tblInd w:w="140" w:type="dxa"/>
        <w:tblLayout w:type="fixed"/>
        <w:tblCellMar>
          <w:top w:w="0" w:type="dxa"/>
          <w:left w:w="108" w:type="dxa"/>
          <w:bottom w:w="0" w:type="dxa"/>
          <w:right w:w="108" w:type="dxa"/>
        </w:tblCellMar>
        <w:tblLook w:firstRow="1" w:noVBand="0" w:lastRow="1" w:firstColumn="1" w:lastColumn="1" w:noHBand="0" w:val="01e0"/>
      </w:tblPr>
      <w:tblGrid>
        <w:gridCol w:w="3926"/>
        <w:gridCol w:w="5714"/>
      </w:tblGrid>
      <w:tr>
        <w:trPr>
          <w:trHeight w:val="258" w:hRule="atLeast"/>
        </w:trPr>
        <w:tc>
          <w:tcPr>
            <w:tcW w:w="9640" w:type="dxa"/>
            <w:gridSpan w:val="2"/>
            <w:tcBorders/>
            <w:shd w:fill="auto" w:val="clear"/>
          </w:tcPr>
          <w:p>
            <w:pPr>
              <w:pStyle w:val="Normal"/>
              <w:widowControl w:val="false"/>
              <w:suppressAutoHyphens w:val="true"/>
              <w:spacing w:lineRule="auto" w:line="235" w:before="120" w:after="120"/>
              <w:ind w:left="335" w:right="249" w:hanging="0"/>
              <w:jc w:val="both"/>
              <w:rPr>
                <w:b/>
                <w:b/>
                <w:sz w:val="24"/>
              </w:rPr>
            </w:pPr>
            <w:r>
              <w:rPr>
                <w:b/>
                <w:sz w:val="24"/>
              </w:rPr>
              <w:t>Sede operativa 3</w:t>
            </w:r>
          </w:p>
        </w:tc>
      </w:tr>
      <w:tr>
        <w:trPr>
          <w:trHeight w:val="490" w:hRule="atLeast"/>
        </w:trPr>
        <w:tc>
          <w:tcPr>
            <w:tcW w:w="3926" w:type="dxa"/>
            <w:tcBorders/>
            <w:shd w:fill="auto" w:val="clear"/>
          </w:tcPr>
          <w:p>
            <w:pPr>
              <w:pStyle w:val="TableParagraph"/>
              <w:widowControl w:val="false"/>
              <w:suppressAutoHyphens w:val="true"/>
              <w:spacing w:before="38" w:after="0"/>
              <w:ind w:left="260" w:hanging="0"/>
              <w:rPr>
                <w:sz w:val="24"/>
              </w:rPr>
            </w:pPr>
            <w:r>
              <w:rPr>
                <w:sz w:val="24"/>
              </w:rPr>
              <w:t>Sede Operativa sita in Via</w:t>
            </w:r>
          </w:p>
        </w:tc>
        <w:tc>
          <w:tcPr>
            <w:tcW w:w="5714" w:type="dxa"/>
            <w:tcBorders/>
            <w:shd w:fill="auto" w:val="clear"/>
          </w:tcPr>
          <w:p>
            <w:pPr>
              <w:pStyle w:val="TableParagraph"/>
              <w:widowControl w:val="false"/>
              <w:suppressAutoHyphens w:val="true"/>
              <w:spacing w:lineRule="auto" w:line="252" w:before="38" w:after="0"/>
              <w:ind w:left="963" w:right="186" w:hanging="0"/>
              <w:rPr>
                <w:b/>
                <w:b/>
                <w:sz w:val="24"/>
              </w:rPr>
            </w:pPr>
            <w:r>
              <w:rPr>
                <w:b/>
                <w:w w:val="105"/>
                <w:sz w:val="24"/>
              </w:rPr>
              <w:t>_______________________________</w:t>
            </w:r>
          </w:p>
        </w:tc>
      </w:tr>
      <w:tr>
        <w:trPr>
          <w:trHeight w:val="328" w:hRule="atLeast"/>
        </w:trPr>
        <w:tc>
          <w:tcPr>
            <w:tcW w:w="3926" w:type="dxa"/>
            <w:tcBorders/>
            <w:shd w:fill="auto" w:val="clear"/>
          </w:tcPr>
          <w:p>
            <w:pPr>
              <w:pStyle w:val="TableParagraph"/>
              <w:widowControl w:val="false"/>
              <w:suppressAutoHyphens w:val="true"/>
              <w:spacing w:lineRule="exact" w:line="265" w:before="44" w:after="0"/>
              <w:ind w:left="260" w:hanging="0"/>
              <w:rPr>
                <w:sz w:val="24"/>
              </w:rPr>
            </w:pPr>
            <w:r>
              <w:rPr>
                <w:sz w:val="24"/>
              </w:rPr>
              <w:t>Provincia</w:t>
            </w:r>
          </w:p>
          <w:p>
            <w:pPr>
              <w:pStyle w:val="TableParagraph"/>
              <w:widowControl w:val="false"/>
              <w:suppressAutoHyphens w:val="true"/>
              <w:spacing w:lineRule="exact" w:line="265" w:before="44" w:after="0"/>
              <w:ind w:left="260" w:hanging="0"/>
              <w:rPr>
                <w:sz w:val="24"/>
              </w:rPr>
            </w:pPr>
            <w:r>
              <w:rPr>
                <w:sz w:val="24"/>
              </w:rPr>
              <w:t>Comune</w:t>
            </w:r>
          </w:p>
          <w:p>
            <w:pPr>
              <w:pStyle w:val="TableParagraph"/>
              <w:widowControl w:val="false"/>
              <w:suppressAutoHyphens w:val="true"/>
              <w:spacing w:lineRule="exact" w:line="265" w:before="44" w:after="0"/>
              <w:ind w:left="260" w:hanging="0"/>
              <w:rPr>
                <w:sz w:val="24"/>
              </w:rPr>
            </w:pPr>
            <w:r>
              <w:rPr>
                <w:sz w:val="24"/>
              </w:rPr>
              <w:t>CAP</w:t>
            </w:r>
          </w:p>
        </w:tc>
        <w:tc>
          <w:tcPr>
            <w:tcW w:w="5714" w:type="dxa"/>
            <w:tcBorders/>
            <w:shd w:fill="auto" w:val="clear"/>
          </w:tcPr>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_______________________________</w:t>
            </w:r>
          </w:p>
          <w:p>
            <w:pPr>
              <w:pStyle w:val="TableParagraph"/>
              <w:widowControl w:val="false"/>
              <w:suppressAutoHyphens w:val="true"/>
              <w:spacing w:lineRule="exact" w:line="265" w:before="44" w:after="0"/>
              <w:ind w:left="963" w:hanging="0"/>
              <w:rPr>
                <w:b/>
                <w:b/>
                <w:w w:val="105"/>
                <w:sz w:val="24"/>
              </w:rPr>
            </w:pPr>
            <w:r>
              <w:rPr>
                <w:b/>
                <w:w w:val="105"/>
                <w:sz w:val="24"/>
              </w:rPr>
              <w:t>___________</w:t>
            </w:r>
          </w:p>
        </w:tc>
      </w:tr>
    </w:tbl>
    <w:p>
      <w:pPr>
        <w:pStyle w:val="Corpodeltesto"/>
        <w:tabs>
          <w:tab w:val="clear" w:pos="720"/>
          <w:tab w:val="left" w:pos="5023" w:leader="none"/>
        </w:tabs>
        <w:ind w:left="392" w:hanging="0"/>
        <w:rPr/>
      </w:pPr>
      <w:r>
        <w:rPr/>
      </w:r>
    </w:p>
    <w:p>
      <w:pPr>
        <w:pStyle w:val="Corpodeltesto"/>
        <w:tabs>
          <w:tab w:val="clear" w:pos="720"/>
          <w:tab w:val="left" w:pos="5023" w:leader="none"/>
        </w:tabs>
        <w:ind w:left="392" w:hanging="0"/>
        <w:rPr/>
      </w:pPr>
      <w:r>
        <w:rPr/>
      </w:r>
    </w:p>
    <w:p>
      <w:pPr>
        <w:pStyle w:val="Corpodeltesto"/>
        <w:tabs>
          <w:tab w:val="clear" w:pos="720"/>
          <w:tab w:val="left" w:pos="5023" w:leader="none"/>
        </w:tabs>
        <w:ind w:left="392" w:hanging="0"/>
        <w:rPr/>
      </w:pPr>
      <w:r>
        <w:rPr/>
      </w:r>
      <w:r>
        <w:br w:type="page"/>
      </w:r>
    </w:p>
    <w:p>
      <w:pPr>
        <w:pStyle w:val="Corpodeltesto"/>
        <w:tabs>
          <w:tab w:val="clear" w:pos="720"/>
          <w:tab w:val="left" w:pos="5023" w:leader="none"/>
        </w:tabs>
        <w:ind w:left="392" w:hanging="0"/>
        <w:rPr>
          <w:b/>
          <w:b/>
        </w:rPr>
      </w:pPr>
      <w:r>
        <w:rPr/>
        <w:t>Dichiarazione consumi di energia</w:t>
      </w:r>
      <w:r>
        <w:rPr>
          <w:spacing w:val="19"/>
        </w:rPr>
        <w:t xml:space="preserve"> </w:t>
      </w:r>
      <w:r>
        <w:rPr/>
        <w:t>elettrica</w:t>
        <w:tab/>
      </w:r>
      <w:r>
        <w:rPr>
          <w:b/>
        </w:rPr>
        <w:t>SI/NO</w:t>
      </w:r>
    </w:p>
    <w:p>
      <w:pPr>
        <w:pStyle w:val="Corpodeltesto"/>
        <w:spacing w:before="118" w:after="53"/>
        <w:ind w:left="392" w:hanging="0"/>
        <w:rPr/>
      </w:pPr>
      <w:r>
        <w:rPr/>
      </w:r>
    </w:p>
    <w:p>
      <w:pPr>
        <w:pStyle w:val="Corpodeltesto"/>
        <w:spacing w:before="118" w:after="53"/>
        <w:ind w:left="392" w:hanging="0"/>
        <w:rPr>
          <w:b/>
          <w:b/>
          <w:bCs/>
        </w:rPr>
      </w:pPr>
      <w:r>
        <w:rPr>
          <w:b/>
          <w:bCs/>
        </w:rPr>
        <w:t>Fatturazione energia elettrica 2021/2022</w:t>
      </w:r>
    </w:p>
    <w:tbl>
      <w:tblPr>
        <w:tblStyle w:val="TableNormal"/>
        <w:tblW w:w="9255" w:type="dxa"/>
        <w:jc w:val="left"/>
        <w:tblInd w:w="132" w:type="dxa"/>
        <w:tblLayout w:type="fixed"/>
        <w:tblCellMar>
          <w:top w:w="0" w:type="dxa"/>
          <w:left w:w="108" w:type="dxa"/>
          <w:bottom w:w="0" w:type="dxa"/>
          <w:right w:w="108" w:type="dxa"/>
        </w:tblCellMar>
        <w:tblLook w:firstRow="1" w:noVBand="0" w:lastRow="1" w:firstColumn="1" w:lastColumn="1" w:noHBand="0" w:val="01e0"/>
      </w:tblPr>
      <w:tblGrid>
        <w:gridCol w:w="925"/>
        <w:gridCol w:w="1851"/>
        <w:gridCol w:w="1851"/>
        <w:gridCol w:w="4627"/>
      </w:tblGrid>
      <w:tr>
        <w:trPr>
          <w:trHeight w:val="6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Mese</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ind w:left="85" w:right="479" w:hanging="0"/>
              <w:rPr>
                <w:b/>
                <w:b/>
                <w:sz w:val="18"/>
              </w:rPr>
            </w:pPr>
            <w:r>
              <w:rPr>
                <w:b/>
                <w:sz w:val="18"/>
              </w:rPr>
              <w:t>Imponibile IVA (in Euro)</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rPr>
                <w:b/>
                <w:b/>
                <w:sz w:val="18"/>
              </w:rPr>
            </w:pPr>
            <w:r>
              <w:rPr>
                <w:b/>
                <w:sz w:val="18"/>
              </w:rPr>
              <w:t>Consumo fatturato (in kWH)</w:t>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Estremi fattura</w:t>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FEB-21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MAR-21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APR-21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MAG-21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GIU-21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LUG-21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AGO-21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SET-21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OTT-21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NOV-21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DIC-21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bl>
    <w:p>
      <w:pPr>
        <w:pStyle w:val="Corpodeltesto"/>
        <w:spacing w:before="6" w:after="0"/>
        <w:rPr>
          <w:sz w:val="23"/>
        </w:rPr>
      </w:pPr>
      <w:r>
        <w:rPr>
          <w:sz w:val="23"/>
        </w:rPr>
      </w:r>
    </w:p>
    <w:tbl>
      <w:tblPr>
        <w:tblStyle w:val="TableNormal"/>
        <w:tblW w:w="9255" w:type="dxa"/>
        <w:jc w:val="left"/>
        <w:tblInd w:w="132" w:type="dxa"/>
        <w:tblLayout w:type="fixed"/>
        <w:tblCellMar>
          <w:top w:w="0" w:type="dxa"/>
          <w:left w:w="108" w:type="dxa"/>
          <w:bottom w:w="0" w:type="dxa"/>
          <w:right w:w="108" w:type="dxa"/>
        </w:tblCellMar>
        <w:tblLook w:firstRow="1" w:noVBand="0" w:lastRow="1" w:firstColumn="1" w:lastColumn="1" w:noHBand="0" w:val="01e0"/>
      </w:tblPr>
      <w:tblGrid>
        <w:gridCol w:w="925"/>
        <w:gridCol w:w="1851"/>
        <w:gridCol w:w="1851"/>
        <w:gridCol w:w="4627"/>
      </w:tblGrid>
      <w:tr>
        <w:trPr>
          <w:tblHeader w:val="true"/>
          <w:trHeight w:val="6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Mese</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ind w:left="85" w:right="479" w:hanging="0"/>
              <w:rPr>
                <w:b/>
                <w:b/>
                <w:sz w:val="18"/>
              </w:rPr>
            </w:pPr>
            <w:r>
              <w:rPr>
                <w:b/>
                <w:sz w:val="18"/>
              </w:rPr>
              <w:t>Imponibile IVA (in Euro)</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rPr>
                <w:b/>
                <w:b/>
                <w:sz w:val="18"/>
              </w:rPr>
            </w:pPr>
            <w:r>
              <w:rPr>
                <w:b/>
                <w:sz w:val="18"/>
              </w:rPr>
              <w:t>Consumo fatturato (in kWH)</w:t>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Estremi fattura</w:t>
            </w:r>
          </w:p>
        </w:tc>
      </w:tr>
      <w:tr>
        <w:trPr>
          <w:trHeight w:val="369"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FEB-22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MAR-22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APR-22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MAG-22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GIU-22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LUG-22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AGO-22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SET-22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OTT-22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NOV-22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DIC-22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rPr>
                <w:sz w:val="18"/>
              </w:rPr>
            </w:pPr>
            <w:r>
              <w:rPr>
                <w:sz w:val="18"/>
              </w:rPr>
            </w:r>
          </w:p>
        </w:tc>
      </w:tr>
    </w:tbl>
    <w:p>
      <w:pPr>
        <w:pStyle w:val="Corpodeltesto"/>
        <w:spacing w:before="9" w:after="0"/>
        <w:rPr>
          <w:sz w:val="31"/>
        </w:rPr>
      </w:pPr>
      <w:r>
        <w:rPr>
          <w:sz w:val="31"/>
        </w:rPr>
      </w:r>
    </w:p>
    <w:p>
      <w:pPr>
        <w:pStyle w:val="Corpodeltesto"/>
        <w:tabs>
          <w:tab w:val="clear" w:pos="720"/>
          <w:tab w:val="left" w:pos="5023" w:leader="none"/>
        </w:tabs>
        <w:ind w:left="392" w:hanging="0"/>
        <w:rPr/>
      </w:pPr>
      <w:r>
        <w:rPr/>
      </w:r>
      <w:r>
        <w:br w:type="page"/>
      </w:r>
    </w:p>
    <w:p>
      <w:pPr>
        <w:pStyle w:val="Corpodeltesto"/>
        <w:tabs>
          <w:tab w:val="clear" w:pos="720"/>
          <w:tab w:val="left" w:pos="5023" w:leader="none"/>
        </w:tabs>
        <w:ind w:left="392" w:hanging="0"/>
        <w:rPr>
          <w:b/>
          <w:b/>
        </w:rPr>
      </w:pPr>
      <w:r>
        <w:rPr/>
        <w:t>Dichiarazione consumi</w:t>
      </w:r>
      <w:r>
        <w:rPr>
          <w:spacing w:val="-15"/>
        </w:rPr>
        <w:t xml:space="preserve"> </w:t>
      </w:r>
      <w:r>
        <w:rPr/>
        <w:t>di</w:t>
      </w:r>
      <w:r>
        <w:rPr>
          <w:spacing w:val="20"/>
        </w:rPr>
        <w:t xml:space="preserve"> </w:t>
      </w:r>
      <w:r>
        <w:rPr/>
        <w:t>gas</w:t>
        <w:tab/>
      </w:r>
      <w:r>
        <w:rPr>
          <w:b/>
        </w:rPr>
        <w:t>SI/NO</w:t>
      </w:r>
    </w:p>
    <w:p>
      <w:pPr>
        <w:pStyle w:val="Corpodeltesto"/>
        <w:spacing w:before="7" w:after="0"/>
        <w:rPr>
          <w:b/>
          <w:b/>
          <w:sz w:val="26"/>
        </w:rPr>
      </w:pPr>
      <w:r>
        <w:rPr>
          <w:b/>
          <w:sz w:val="26"/>
        </w:rPr>
      </w:r>
    </w:p>
    <w:p>
      <w:pPr>
        <w:pStyle w:val="Corpodeltesto"/>
        <w:spacing w:before="1" w:after="0"/>
        <w:rPr>
          <w:b/>
          <w:b/>
          <w:sz w:val="6"/>
        </w:rPr>
      </w:pPr>
      <w:r>
        <w:rPr>
          <w:b/>
          <w:sz w:val="6"/>
        </w:rPr>
      </w:r>
    </w:p>
    <w:p>
      <w:pPr>
        <w:pStyle w:val="Corpodeltesto"/>
        <w:spacing w:before="103" w:after="53"/>
        <w:ind w:left="392" w:hanging="0"/>
        <w:rPr>
          <w:b/>
          <w:b/>
          <w:bCs/>
        </w:rPr>
      </w:pPr>
      <w:r>
        <w:rPr>
          <w:b/>
          <w:bCs/>
        </w:rPr>
        <w:t>Fatturazione gas 2021/2022</w:t>
      </w:r>
    </w:p>
    <w:tbl>
      <w:tblPr>
        <w:tblStyle w:val="TableNormal"/>
        <w:tblW w:w="9255" w:type="dxa"/>
        <w:jc w:val="left"/>
        <w:tblInd w:w="132" w:type="dxa"/>
        <w:tblLayout w:type="fixed"/>
        <w:tblCellMar>
          <w:top w:w="0" w:type="dxa"/>
          <w:left w:w="108" w:type="dxa"/>
          <w:bottom w:w="0" w:type="dxa"/>
          <w:right w:w="108" w:type="dxa"/>
        </w:tblCellMar>
        <w:tblLook w:firstRow="1" w:noVBand="0" w:lastRow="1" w:firstColumn="1" w:lastColumn="1" w:noHBand="0" w:val="01e0"/>
      </w:tblPr>
      <w:tblGrid>
        <w:gridCol w:w="925"/>
        <w:gridCol w:w="1851"/>
        <w:gridCol w:w="1851"/>
        <w:gridCol w:w="4627"/>
      </w:tblGrid>
      <w:tr>
        <w:trPr>
          <w:trHeight w:val="6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Mese</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ind w:left="85" w:right="479" w:hanging="0"/>
              <w:rPr>
                <w:b/>
                <w:b/>
                <w:sz w:val="18"/>
              </w:rPr>
            </w:pPr>
            <w:r>
              <w:rPr>
                <w:b/>
                <w:sz w:val="18"/>
              </w:rPr>
              <w:t>Imponibile IVA (in Euro)</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rPr>
                <w:b/>
                <w:b/>
                <w:sz w:val="18"/>
              </w:rPr>
            </w:pPr>
            <w:r>
              <w:rPr>
                <w:b/>
                <w:sz w:val="18"/>
              </w:rPr>
              <w:t>Consumo fatturato (in smc)</w:t>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Estremi fattura</w:t>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FEB-21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MAR-21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APR-21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MAG-21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GIU-21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69"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LUG-21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AGO-21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SET-21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OTT-21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NOV-21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DIC-21</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bl>
    <w:p>
      <w:pPr>
        <w:pStyle w:val="Corpodeltesto"/>
        <w:spacing w:before="6" w:after="0"/>
        <w:rPr>
          <w:sz w:val="23"/>
        </w:rPr>
      </w:pPr>
      <w:r>
        <w:rPr>
          <w:sz w:val="23"/>
        </w:rPr>
      </w:r>
    </w:p>
    <w:tbl>
      <w:tblPr>
        <w:tblStyle w:val="TableNormal"/>
        <w:tblW w:w="9255" w:type="dxa"/>
        <w:jc w:val="left"/>
        <w:tblInd w:w="132" w:type="dxa"/>
        <w:tblLayout w:type="fixed"/>
        <w:tblCellMar>
          <w:top w:w="0" w:type="dxa"/>
          <w:left w:w="108" w:type="dxa"/>
          <w:bottom w:w="0" w:type="dxa"/>
          <w:right w:w="108" w:type="dxa"/>
        </w:tblCellMar>
        <w:tblLook w:firstRow="1" w:noVBand="0" w:lastRow="1" w:firstColumn="1" w:lastColumn="1" w:noHBand="0" w:val="01e0"/>
      </w:tblPr>
      <w:tblGrid>
        <w:gridCol w:w="925"/>
        <w:gridCol w:w="1851"/>
        <w:gridCol w:w="1851"/>
        <w:gridCol w:w="4627"/>
      </w:tblGrid>
      <w:tr>
        <w:trPr>
          <w:trHeight w:val="6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Mese</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ind w:left="85" w:right="479" w:hanging="0"/>
              <w:rPr>
                <w:b/>
                <w:b/>
                <w:sz w:val="18"/>
              </w:rPr>
            </w:pPr>
            <w:r>
              <w:rPr>
                <w:b/>
                <w:sz w:val="18"/>
              </w:rPr>
              <w:t>Imponibile IVA (in Euro)</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lineRule="atLeast" w:line="300" w:before="1" w:after="0"/>
              <w:rPr>
                <w:b/>
                <w:b/>
                <w:sz w:val="18"/>
              </w:rPr>
            </w:pPr>
            <w:r>
              <w:rPr>
                <w:b/>
                <w:sz w:val="18"/>
              </w:rPr>
              <w:t>Consumo fatturato (in smc)</w:t>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b/>
                <w:b/>
                <w:sz w:val="18"/>
              </w:rPr>
            </w:pPr>
            <w:r>
              <w:rPr>
                <w:b/>
                <w:sz w:val="18"/>
              </w:rPr>
              <w:t>Estremi fattura</w:t>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FEB-22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MAR-22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APR-22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MAG-22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GIU-22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LUG-22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w w:val="105"/>
                <w:sz w:val="18"/>
              </w:rPr>
              <w:t>AGO-22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SET-22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OTT-22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NOV-22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r>
        <w:trPr>
          <w:trHeight w:val="370" w:hRule="atLeast"/>
        </w:trPr>
        <w:tc>
          <w:tcPr>
            <w:tcW w:w="925"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90" w:after="0"/>
              <w:ind w:left="85" w:hanging="0"/>
              <w:rPr>
                <w:sz w:val="18"/>
              </w:rPr>
            </w:pPr>
            <w:r>
              <w:rPr>
                <w:sz w:val="18"/>
              </w:rPr>
              <w:t>DIC-22</w:t>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1851"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c>
          <w:tcPr>
            <w:tcW w:w="4627" w:type="dxa"/>
            <w:tcBorders>
              <w:top w:val="single" w:sz="8" w:space="0" w:color="000000"/>
              <w:left w:val="single" w:sz="8" w:space="0" w:color="000000"/>
              <w:bottom w:val="single" w:sz="8" w:space="0" w:color="000000"/>
              <w:right w:val="single" w:sz="8" w:space="0" w:color="000000"/>
            </w:tcBorders>
            <w:shd w:fill="auto" w:val="clear"/>
          </w:tcPr>
          <w:p>
            <w:pPr>
              <w:pStyle w:val="TableParagraph"/>
              <w:widowControl w:val="false"/>
              <w:suppressAutoHyphens w:val="true"/>
              <w:spacing w:before="0" w:after="0"/>
              <w:ind w:left="0" w:hanging="0"/>
              <w:rPr>
                <w:rFonts w:ascii="Times New Roman" w:hAnsi="Times New Roman"/>
                <w:sz w:val="18"/>
              </w:rPr>
            </w:pPr>
            <w:r>
              <w:rPr>
                <w:rFonts w:ascii="Times New Roman" w:hAnsi="Times New Roman"/>
                <w:sz w:val="18"/>
              </w:rPr>
            </w:r>
          </w:p>
        </w:tc>
      </w:tr>
    </w:tbl>
    <w:p>
      <w:pPr>
        <w:pStyle w:val="Corpodeltesto"/>
        <w:spacing w:before="3" w:after="0"/>
        <w:rPr>
          <w:sz w:val="34"/>
        </w:rPr>
      </w:pPr>
      <w:r>
        <w:rPr>
          <w:sz w:val="34"/>
        </w:rPr>
      </w:r>
    </w:p>
    <w:p>
      <w:pPr>
        <w:pStyle w:val="Normal"/>
        <w:spacing w:before="1" w:after="0"/>
        <w:ind w:left="40" w:hanging="0"/>
        <w:jc w:val="center"/>
        <w:rPr>
          <w:b/>
          <w:b/>
          <w:sz w:val="20"/>
        </w:rPr>
      </w:pPr>
      <w:r>
        <w:rPr>
          <w:b/>
          <w:w w:val="105"/>
          <w:sz w:val="20"/>
        </w:rPr>
        <w:t>CHIEDE</w:t>
      </w:r>
    </w:p>
    <w:p>
      <w:pPr>
        <w:pStyle w:val="Corpodeltesto"/>
        <w:spacing w:before="2" w:after="0"/>
        <w:rPr>
          <w:b/>
          <w:b/>
          <w:sz w:val="19"/>
        </w:rPr>
      </w:pPr>
      <w:r>
        <w:rPr>
          <w:b/>
          <w:sz w:val="19"/>
        </w:rPr>
      </w:r>
    </w:p>
    <w:p>
      <w:pPr>
        <w:pStyle w:val="Normal"/>
        <w:tabs>
          <w:tab w:val="clear" w:pos="720"/>
          <w:tab w:val="left" w:pos="1397" w:leader="none"/>
          <w:tab w:val="left" w:pos="9481" w:leader="none"/>
        </w:tabs>
        <w:ind w:left="39" w:hanging="0"/>
        <w:jc w:val="center"/>
        <w:rPr>
          <w:sz w:val="20"/>
        </w:rPr>
      </w:pPr>
      <w:r>
        <w:rPr>
          <w:w w:val="126"/>
          <w:sz w:val="20"/>
          <w:shd w:fill="E5E5E5" w:val="clear"/>
        </w:rPr>
        <w:t xml:space="preserve"> </w:t>
      </w:r>
      <w:r>
        <w:rPr>
          <w:sz w:val="20"/>
          <w:shd w:fill="E5E5E5" w:val="clear"/>
        </w:rPr>
        <w:tab/>
        <w:t>pertanto,</w:t>
      </w:r>
      <w:r>
        <w:rPr>
          <w:spacing w:val="10"/>
          <w:sz w:val="20"/>
          <w:shd w:fill="E5E5E5" w:val="clear"/>
        </w:rPr>
        <w:t xml:space="preserve"> </w:t>
      </w:r>
      <w:r>
        <w:rPr>
          <w:sz w:val="20"/>
          <w:shd w:fill="E5E5E5" w:val="clear"/>
        </w:rPr>
        <w:t>che</w:t>
      </w:r>
      <w:r>
        <w:rPr>
          <w:spacing w:val="11"/>
          <w:sz w:val="20"/>
          <w:shd w:fill="E5E5E5" w:val="clear"/>
        </w:rPr>
        <w:t xml:space="preserve"> </w:t>
      </w:r>
      <w:r>
        <w:rPr>
          <w:sz w:val="20"/>
          <w:shd w:fill="E5E5E5" w:val="clear"/>
        </w:rPr>
        <w:t>l'aumento</w:t>
      </w:r>
      <w:r>
        <w:rPr>
          <w:spacing w:val="11"/>
          <w:sz w:val="20"/>
          <w:shd w:fill="E5E5E5" w:val="clear"/>
        </w:rPr>
        <w:t xml:space="preserve"> </w:t>
      </w:r>
      <w:r>
        <w:rPr>
          <w:sz w:val="20"/>
          <w:shd w:fill="E5E5E5" w:val="clear"/>
        </w:rPr>
        <w:t>del</w:t>
      </w:r>
      <w:r>
        <w:rPr>
          <w:spacing w:val="11"/>
          <w:sz w:val="20"/>
          <w:shd w:fill="E5E5E5" w:val="clear"/>
        </w:rPr>
        <w:t xml:space="preserve"> </w:t>
      </w:r>
      <w:r>
        <w:rPr>
          <w:sz w:val="20"/>
          <w:shd w:fill="E5E5E5" w:val="clear"/>
        </w:rPr>
        <w:t>costo</w:t>
      </w:r>
      <w:r>
        <w:rPr>
          <w:spacing w:val="11"/>
          <w:sz w:val="20"/>
          <w:shd w:fill="E5E5E5" w:val="clear"/>
        </w:rPr>
        <w:t xml:space="preserve"> </w:t>
      </w:r>
      <w:r>
        <w:rPr>
          <w:sz w:val="20"/>
          <w:shd w:fill="E5E5E5" w:val="clear"/>
        </w:rPr>
        <w:t>dell'energia</w:t>
      </w:r>
      <w:r>
        <w:rPr>
          <w:spacing w:val="11"/>
          <w:sz w:val="20"/>
          <w:shd w:fill="E5E5E5" w:val="clear"/>
        </w:rPr>
        <w:t xml:space="preserve"> </w:t>
      </w:r>
      <w:r>
        <w:rPr>
          <w:sz w:val="20"/>
          <w:shd w:fill="E5E5E5" w:val="clear"/>
        </w:rPr>
        <w:t>sostenuto</w:t>
      </w:r>
      <w:r>
        <w:rPr>
          <w:spacing w:val="11"/>
          <w:sz w:val="20"/>
          <w:shd w:fill="E5E5E5" w:val="clear"/>
        </w:rPr>
        <w:t xml:space="preserve"> </w:t>
      </w:r>
      <w:r>
        <w:rPr>
          <w:sz w:val="20"/>
          <w:shd w:fill="E5E5E5" w:val="clear"/>
        </w:rPr>
        <w:t>dall'impresa</w:t>
      </w:r>
      <w:r>
        <w:rPr>
          <w:spacing w:val="11"/>
          <w:sz w:val="20"/>
          <w:shd w:fill="E5E5E5" w:val="clear"/>
        </w:rPr>
        <w:t xml:space="preserve"> </w:t>
      </w:r>
      <w:r>
        <w:rPr>
          <w:sz w:val="20"/>
          <w:shd w:fill="E5E5E5" w:val="clear"/>
        </w:rPr>
        <w:t>nel</w:t>
      </w:r>
      <w:r>
        <w:rPr>
          <w:spacing w:val="11"/>
          <w:sz w:val="20"/>
          <w:shd w:fill="E5E5E5" w:val="clear"/>
        </w:rPr>
        <w:t xml:space="preserve"> </w:t>
      </w:r>
      <w:r>
        <w:rPr>
          <w:sz w:val="20"/>
          <w:shd w:fill="E5E5E5" w:val="clear"/>
        </w:rPr>
        <w:t>2022</w:t>
        <w:tab/>
      </w:r>
    </w:p>
    <w:p>
      <w:pPr>
        <w:pStyle w:val="Corpodeltesto"/>
        <w:rPr>
          <w:sz w:val="20"/>
        </w:rPr>
      </w:pPr>
      <w:r>
        <w:rPr>
          <w:sz w:val="20"/>
        </w:rPr>
      </w:r>
    </w:p>
    <w:p>
      <w:pPr>
        <w:pStyle w:val="Corpodeltesto"/>
        <w:spacing w:before="7" w:after="1"/>
        <w:rPr>
          <w:sz w:val="18"/>
        </w:rPr>
      </w:pPr>
      <w:r>
        <w:rPr>
          <w:sz w:val="18"/>
        </w:rPr>
      </w:r>
    </w:p>
    <w:tbl>
      <w:tblPr>
        <w:tblStyle w:val="TableNormal"/>
        <w:tblW w:w="5976" w:type="dxa"/>
        <w:jc w:val="left"/>
        <w:tblInd w:w="200" w:type="dxa"/>
        <w:tblLayout w:type="fixed"/>
        <w:tblCellMar>
          <w:top w:w="0" w:type="dxa"/>
          <w:left w:w="108" w:type="dxa"/>
          <w:bottom w:w="0" w:type="dxa"/>
          <w:right w:w="108" w:type="dxa"/>
        </w:tblCellMar>
        <w:tblLook w:firstRow="1" w:noVBand="0" w:lastRow="1" w:firstColumn="1" w:lastColumn="1" w:noHBand="0" w:val="01e0"/>
      </w:tblPr>
      <w:tblGrid>
        <w:gridCol w:w="4615"/>
        <w:gridCol w:w="1360"/>
      </w:tblGrid>
      <w:tr>
        <w:trPr>
          <w:trHeight w:val="329" w:hRule="atLeast"/>
        </w:trPr>
        <w:tc>
          <w:tcPr>
            <w:tcW w:w="4615" w:type="dxa"/>
            <w:tcBorders/>
            <w:shd w:fill="auto" w:val="clear"/>
          </w:tcPr>
          <w:p>
            <w:pPr>
              <w:pStyle w:val="TableParagraph"/>
              <w:widowControl w:val="false"/>
              <w:suppressAutoHyphens w:val="true"/>
              <w:spacing w:before="3" w:after="0"/>
              <w:ind w:left="200" w:hanging="0"/>
              <w:rPr>
                <w:sz w:val="24"/>
              </w:rPr>
            </w:pPr>
            <w:r>
              <w:rPr>
                <w:sz w:val="24"/>
              </w:rPr>
              <w:t>pari a euro:</w:t>
            </w:r>
          </w:p>
        </w:tc>
        <w:tc>
          <w:tcPr>
            <w:tcW w:w="1360" w:type="dxa"/>
            <w:tcBorders/>
            <w:shd w:fill="auto" w:val="clear"/>
          </w:tcPr>
          <w:p>
            <w:pPr>
              <w:pStyle w:val="TableParagraph"/>
              <w:widowControl w:val="false"/>
              <w:suppressAutoHyphens w:val="true"/>
              <w:spacing w:before="3" w:after="0"/>
              <w:ind w:left="45" w:hanging="0"/>
              <w:rPr>
                <w:b/>
                <w:b/>
                <w:sz w:val="24"/>
              </w:rPr>
            </w:pPr>
            <w:r>
              <w:rPr>
                <w:b/>
                <w:sz w:val="24"/>
              </w:rPr>
              <w:t>_____________</w:t>
            </w:r>
          </w:p>
        </w:tc>
      </w:tr>
      <w:tr>
        <w:trPr>
          <w:trHeight w:val="329" w:hRule="atLeast"/>
        </w:trPr>
        <w:tc>
          <w:tcPr>
            <w:tcW w:w="4615" w:type="dxa"/>
            <w:tcBorders/>
            <w:shd w:fill="auto" w:val="clear"/>
          </w:tcPr>
          <w:p>
            <w:pPr>
              <w:pStyle w:val="TableParagraph"/>
              <w:widowControl w:val="false"/>
              <w:suppressAutoHyphens w:val="true"/>
              <w:spacing w:lineRule="exact" w:line="265" w:before="44" w:after="0"/>
              <w:ind w:left="200" w:hanging="0"/>
              <w:rPr>
                <w:sz w:val="24"/>
              </w:rPr>
            </w:pPr>
            <w:r>
              <w:rPr>
                <w:sz w:val="24"/>
              </w:rPr>
              <w:t>per un contributo concedibile pari a euro:</w:t>
            </w:r>
          </w:p>
        </w:tc>
        <w:tc>
          <w:tcPr>
            <w:tcW w:w="1360" w:type="dxa"/>
            <w:tcBorders/>
            <w:shd w:fill="auto" w:val="clear"/>
          </w:tcPr>
          <w:p>
            <w:pPr>
              <w:pStyle w:val="TableParagraph"/>
              <w:widowControl w:val="false"/>
              <w:suppressAutoHyphens w:val="true"/>
              <w:spacing w:lineRule="exact" w:line="265" w:before="44" w:after="0"/>
              <w:ind w:left="45" w:hanging="0"/>
              <w:rPr>
                <w:b/>
                <w:b/>
                <w:sz w:val="24"/>
              </w:rPr>
            </w:pPr>
            <w:r>
              <w:rPr>
                <w:b/>
                <w:sz w:val="24"/>
              </w:rPr>
              <w:t>_____________</w:t>
            </w:r>
          </w:p>
        </w:tc>
      </w:tr>
    </w:tbl>
    <w:p>
      <w:pPr>
        <w:sectPr>
          <w:headerReference w:type="default" r:id="rId6"/>
          <w:footerReference w:type="default" r:id="rId7"/>
          <w:type w:val="nextPage"/>
          <w:pgSz w:w="11906" w:h="16838"/>
          <w:pgMar w:left="980" w:right="920" w:gutter="0" w:header="1160" w:top="1985" w:footer="513" w:bottom="700"/>
          <w:pgNumType w:fmt="decimal"/>
          <w:formProt w:val="false"/>
          <w:textDirection w:val="lrTb"/>
          <w:docGrid w:type="default" w:linePitch="100" w:charSpace="4096"/>
        </w:sectPr>
      </w:pPr>
    </w:p>
    <w:p>
      <w:pPr>
        <w:pStyle w:val="Corpodeltesto"/>
        <w:spacing w:before="6" w:after="1"/>
        <w:rPr>
          <w:sz w:val="27"/>
        </w:rPr>
      </w:pPr>
      <w:r>
        <w:rPr>
          <w:sz w:val="27"/>
        </w:rPr>
      </w:r>
    </w:p>
    <w:p>
      <w:pPr>
        <w:pStyle w:val="Corpodeltesto"/>
        <w:ind w:left="198" w:hanging="56"/>
        <w:rPr>
          <w:sz w:val="20"/>
        </w:rPr>
      </w:pPr>
      <w:r>
        <w:rPr/>
        <mc:AlternateContent>
          <mc:Choice Requires="wps">
            <w:drawing>
              <wp:inline distT="0" distB="9525" distL="0" distR="0" wp14:anchorId="1380F4DB">
                <wp:extent cx="6162675" cy="888365"/>
                <wp:effectExtent l="0" t="0" r="0" b="9525"/>
                <wp:docPr id="13" name="Forma7"/>
                <a:graphic xmlns:a="http://schemas.openxmlformats.org/drawingml/2006/main">
                  <a:graphicData uri="http://schemas.microsoft.com/office/word/2010/wordprocessingShape">
                    <wps:wsp>
                      <wps:cNvSpPr/>
                      <wps:spPr>
                        <a:xfrm>
                          <a:off x="0" y="0"/>
                          <a:ext cx="6162120" cy="887760"/>
                        </a:xfrm>
                        <a:prstGeom prst="rect">
                          <a:avLst/>
                        </a:prstGeom>
                        <a:solidFill>
                          <a:srgbClr val="e5e5e5"/>
                        </a:solidFill>
                        <a:ln w="0">
                          <a:noFill/>
                        </a:ln>
                      </wps:spPr>
                      <wps:style>
                        <a:lnRef idx="0"/>
                        <a:fillRef idx="0"/>
                        <a:effectRef idx="0"/>
                        <a:fontRef idx="minor"/>
                      </wps:style>
                      <wps:txbx>
                        <w:txbxContent>
                          <w:p>
                            <w:pPr>
                              <w:pStyle w:val="Corpodeltesto"/>
                              <w:rPr>
                                <w:sz w:val="17"/>
                              </w:rPr>
                            </w:pPr>
                            <w:r>
                              <w:rPr>
                                <w:sz w:val="17"/>
                              </w:rPr>
                            </w:r>
                          </w:p>
                          <w:p>
                            <w:pPr>
                              <w:pStyle w:val="Contenutocornice"/>
                              <w:spacing w:lineRule="auto" w:line="240"/>
                              <w:ind w:left="386" w:right="288" w:hanging="10"/>
                              <w:jc w:val="center"/>
                              <w:rPr>
                                <w:rFonts w:ascii="DejaVu Sans" w:hAnsi="DejaVu Sans"/>
                                <w:i/>
                                <w:i/>
                                <w:sz w:val="20"/>
                              </w:rPr>
                            </w:pPr>
                            <w:r>
                              <w:rPr>
                                <w:rFonts w:ascii="DejaVu Sans" w:hAnsi="DejaVu Sans"/>
                                <w:i/>
                                <w:color w:val="000000"/>
                                <w:sz w:val="20"/>
                              </w:rPr>
                              <w:t>sia ammesso alle agevolazioni previste dall'“Avviso pubblico - Aiuti alle imprese per i maggiori</w:t>
                            </w:r>
                            <w:r>
                              <w:rPr>
                                <w:rFonts w:ascii="DejaVu Sans" w:hAnsi="DejaVu Sans"/>
                                <w:i/>
                                <w:color w:val="000000"/>
                                <w:spacing w:val="-6"/>
                                <w:sz w:val="20"/>
                              </w:rPr>
                              <w:t xml:space="preserve"> </w:t>
                            </w:r>
                            <w:r>
                              <w:rPr>
                                <w:rFonts w:ascii="DejaVu Sans" w:hAnsi="DejaVu Sans"/>
                                <w:i/>
                                <w:color w:val="000000"/>
                                <w:sz w:val="20"/>
                              </w:rPr>
                              <w:t>costi</w:t>
                            </w:r>
                            <w:r>
                              <w:rPr>
                                <w:rFonts w:ascii="DejaVu Sans" w:hAnsi="DejaVu Sans"/>
                                <w:i/>
                                <w:color w:val="000000"/>
                                <w:spacing w:val="-6"/>
                                <w:sz w:val="20"/>
                              </w:rPr>
                              <w:t xml:space="preserve"> </w:t>
                            </w:r>
                            <w:r>
                              <w:rPr>
                                <w:rFonts w:ascii="DejaVu Sans" w:hAnsi="DejaVu Sans"/>
                                <w:i/>
                                <w:color w:val="000000"/>
                                <w:sz w:val="20"/>
                              </w:rPr>
                              <w:t>legati</w:t>
                            </w:r>
                            <w:r>
                              <w:rPr>
                                <w:rFonts w:ascii="DejaVu Sans" w:hAnsi="DejaVu Sans"/>
                                <w:i/>
                                <w:color w:val="000000"/>
                                <w:spacing w:val="-6"/>
                                <w:sz w:val="20"/>
                              </w:rPr>
                              <w:t xml:space="preserve"> </w:t>
                            </w:r>
                            <w:r>
                              <w:rPr>
                                <w:rFonts w:ascii="DejaVu Sans" w:hAnsi="DejaVu Sans"/>
                                <w:i/>
                                <w:color w:val="000000"/>
                                <w:sz w:val="20"/>
                              </w:rPr>
                              <w:t>alla</w:t>
                            </w:r>
                            <w:r>
                              <w:rPr>
                                <w:rFonts w:ascii="DejaVu Sans" w:hAnsi="DejaVu Sans"/>
                                <w:i/>
                                <w:color w:val="000000"/>
                                <w:spacing w:val="-5"/>
                                <w:sz w:val="20"/>
                              </w:rPr>
                              <w:t xml:space="preserve"> </w:t>
                            </w:r>
                            <w:r>
                              <w:rPr>
                                <w:rFonts w:ascii="DejaVu Sans" w:hAnsi="DejaVu Sans"/>
                                <w:i/>
                                <w:color w:val="000000"/>
                                <w:sz w:val="20"/>
                              </w:rPr>
                              <w:t>crisi</w:t>
                            </w:r>
                            <w:r>
                              <w:rPr>
                                <w:rFonts w:ascii="DejaVu Sans" w:hAnsi="DejaVu Sans"/>
                                <w:i/>
                                <w:color w:val="000000"/>
                                <w:spacing w:val="-6"/>
                                <w:sz w:val="20"/>
                              </w:rPr>
                              <w:t xml:space="preserve"> </w:t>
                            </w:r>
                            <w:r>
                              <w:rPr>
                                <w:rFonts w:ascii="DejaVu Sans" w:hAnsi="DejaVu Sans"/>
                                <w:i/>
                                <w:color w:val="000000"/>
                                <w:sz w:val="20"/>
                              </w:rPr>
                              <w:t>energetica – Bonus Energia Sicilia”</w:t>
                            </w:r>
                          </w:p>
                          <w:p>
                            <w:pPr>
                              <w:pStyle w:val="Corpodeltesto"/>
                              <w:spacing w:before="10" w:after="0"/>
                              <w:rPr>
                                <w:rFonts w:ascii="DejaVu Sans" w:hAnsi="DejaVu Sans"/>
                                <w:i/>
                                <w:i/>
                                <w:sz w:val="18"/>
                              </w:rPr>
                            </w:pPr>
                            <w:r>
                              <w:rPr>
                                <w:rFonts w:ascii="DejaVu Sans" w:hAnsi="DejaVu Sans"/>
                                <w:i/>
                                <w:sz w:val="18"/>
                              </w:rPr>
                            </w:r>
                          </w:p>
                          <w:p>
                            <w:pPr>
                              <w:pStyle w:val="Contenutocornice"/>
                              <w:ind w:left="321" w:right="221" w:hanging="0"/>
                              <w:jc w:val="center"/>
                              <w:rPr>
                                <w:color w:val="000000"/>
                              </w:rPr>
                            </w:pPr>
                            <w:r>
                              <w:rPr>
                                <w:b/>
                                <w:color w:val="000000"/>
                                <w:sz w:val="20"/>
                              </w:rPr>
                              <w:t>DICHIARA inoltre:</w:t>
                            </w:r>
                          </w:p>
                        </w:txbxContent>
                      </wps:txbx>
                      <wps:bodyPr lIns="0" rIns="0" tIns="0" bIns="0" anchor="t">
                        <a:noAutofit/>
                      </wps:bodyPr>
                    </wps:wsp>
                  </a:graphicData>
                </a:graphic>
              </wp:inline>
            </w:drawing>
          </mc:Choice>
          <mc:Fallback>
            <w:pict>
              <v:rect id="shape_0" ID="Forma7" path="m0,0l-2147483645,0l-2147483645,-2147483646l0,-2147483646xe" fillcolor="#e5e5e5" stroked="f" o:allowincell="f" style="position:absolute;margin-left:0pt;margin-top:-70.7pt;width:485.15pt;height:69.85pt;mso-wrap-style:square;v-text-anchor:top;mso-position-vertical:top" wp14:anchorId="1380F4DB">
                <v:fill o:detectmouseclick="t" type="solid" color2="#1a1a1a"/>
                <v:stroke color="#3465a4" joinstyle="round" endcap="flat"/>
                <v:textbox>
                  <w:txbxContent>
                    <w:p>
                      <w:pPr>
                        <w:pStyle w:val="Corpodeltesto"/>
                        <w:rPr>
                          <w:sz w:val="17"/>
                        </w:rPr>
                      </w:pPr>
                      <w:r>
                        <w:rPr>
                          <w:sz w:val="17"/>
                        </w:rPr>
                      </w:r>
                    </w:p>
                    <w:p>
                      <w:pPr>
                        <w:pStyle w:val="Contenutocornice"/>
                        <w:spacing w:lineRule="auto" w:line="240"/>
                        <w:ind w:left="386" w:right="288" w:hanging="10"/>
                        <w:jc w:val="center"/>
                        <w:rPr>
                          <w:rFonts w:ascii="DejaVu Sans" w:hAnsi="DejaVu Sans"/>
                          <w:i/>
                          <w:i/>
                          <w:sz w:val="20"/>
                        </w:rPr>
                      </w:pPr>
                      <w:r>
                        <w:rPr>
                          <w:rFonts w:ascii="DejaVu Sans" w:hAnsi="DejaVu Sans"/>
                          <w:i/>
                          <w:color w:val="000000"/>
                          <w:sz w:val="20"/>
                        </w:rPr>
                        <w:t>sia ammesso alle agevolazioni previste dall'“Avviso pubblico - Aiuti alle imprese per i maggiori</w:t>
                      </w:r>
                      <w:r>
                        <w:rPr>
                          <w:rFonts w:ascii="DejaVu Sans" w:hAnsi="DejaVu Sans"/>
                          <w:i/>
                          <w:color w:val="000000"/>
                          <w:spacing w:val="-6"/>
                          <w:sz w:val="20"/>
                        </w:rPr>
                        <w:t xml:space="preserve"> </w:t>
                      </w:r>
                      <w:r>
                        <w:rPr>
                          <w:rFonts w:ascii="DejaVu Sans" w:hAnsi="DejaVu Sans"/>
                          <w:i/>
                          <w:color w:val="000000"/>
                          <w:sz w:val="20"/>
                        </w:rPr>
                        <w:t>costi</w:t>
                      </w:r>
                      <w:r>
                        <w:rPr>
                          <w:rFonts w:ascii="DejaVu Sans" w:hAnsi="DejaVu Sans"/>
                          <w:i/>
                          <w:color w:val="000000"/>
                          <w:spacing w:val="-6"/>
                          <w:sz w:val="20"/>
                        </w:rPr>
                        <w:t xml:space="preserve"> </w:t>
                      </w:r>
                      <w:r>
                        <w:rPr>
                          <w:rFonts w:ascii="DejaVu Sans" w:hAnsi="DejaVu Sans"/>
                          <w:i/>
                          <w:color w:val="000000"/>
                          <w:sz w:val="20"/>
                        </w:rPr>
                        <w:t>legati</w:t>
                      </w:r>
                      <w:r>
                        <w:rPr>
                          <w:rFonts w:ascii="DejaVu Sans" w:hAnsi="DejaVu Sans"/>
                          <w:i/>
                          <w:color w:val="000000"/>
                          <w:spacing w:val="-6"/>
                          <w:sz w:val="20"/>
                        </w:rPr>
                        <w:t xml:space="preserve"> </w:t>
                      </w:r>
                      <w:r>
                        <w:rPr>
                          <w:rFonts w:ascii="DejaVu Sans" w:hAnsi="DejaVu Sans"/>
                          <w:i/>
                          <w:color w:val="000000"/>
                          <w:sz w:val="20"/>
                        </w:rPr>
                        <w:t>alla</w:t>
                      </w:r>
                      <w:r>
                        <w:rPr>
                          <w:rFonts w:ascii="DejaVu Sans" w:hAnsi="DejaVu Sans"/>
                          <w:i/>
                          <w:color w:val="000000"/>
                          <w:spacing w:val="-5"/>
                          <w:sz w:val="20"/>
                        </w:rPr>
                        <w:t xml:space="preserve"> </w:t>
                      </w:r>
                      <w:r>
                        <w:rPr>
                          <w:rFonts w:ascii="DejaVu Sans" w:hAnsi="DejaVu Sans"/>
                          <w:i/>
                          <w:color w:val="000000"/>
                          <w:sz w:val="20"/>
                        </w:rPr>
                        <w:t>crisi</w:t>
                      </w:r>
                      <w:r>
                        <w:rPr>
                          <w:rFonts w:ascii="DejaVu Sans" w:hAnsi="DejaVu Sans"/>
                          <w:i/>
                          <w:color w:val="000000"/>
                          <w:spacing w:val="-6"/>
                          <w:sz w:val="20"/>
                        </w:rPr>
                        <w:t xml:space="preserve"> </w:t>
                      </w:r>
                      <w:r>
                        <w:rPr>
                          <w:rFonts w:ascii="DejaVu Sans" w:hAnsi="DejaVu Sans"/>
                          <w:i/>
                          <w:color w:val="000000"/>
                          <w:sz w:val="20"/>
                        </w:rPr>
                        <w:t>energetica – Bonus Energia Sicilia”</w:t>
                      </w:r>
                    </w:p>
                    <w:p>
                      <w:pPr>
                        <w:pStyle w:val="Corpodeltesto"/>
                        <w:spacing w:before="10" w:after="0"/>
                        <w:rPr>
                          <w:rFonts w:ascii="DejaVu Sans" w:hAnsi="DejaVu Sans"/>
                          <w:i/>
                          <w:i/>
                          <w:sz w:val="18"/>
                        </w:rPr>
                      </w:pPr>
                      <w:r>
                        <w:rPr>
                          <w:rFonts w:ascii="DejaVu Sans" w:hAnsi="DejaVu Sans"/>
                          <w:i/>
                          <w:sz w:val="18"/>
                        </w:rPr>
                      </w:r>
                    </w:p>
                    <w:p>
                      <w:pPr>
                        <w:pStyle w:val="Contenutocornice"/>
                        <w:ind w:left="321" w:right="221" w:hanging="0"/>
                        <w:jc w:val="center"/>
                        <w:rPr>
                          <w:color w:val="000000"/>
                        </w:rPr>
                      </w:pPr>
                      <w:r>
                        <w:rPr>
                          <w:b/>
                          <w:color w:val="000000"/>
                          <w:sz w:val="20"/>
                        </w:rPr>
                        <w:t>DICHIARA inoltre:</w:t>
                      </w:r>
                    </w:p>
                  </w:txbxContent>
                </v:textbox>
                <w10:wrap type="square"/>
              </v:rect>
            </w:pict>
          </mc:Fallback>
        </mc:AlternateContent>
      </w:r>
    </w:p>
    <w:p>
      <w:pPr>
        <w:pStyle w:val="Corpodeltesto"/>
        <w:spacing w:before="9" w:after="0"/>
        <w:rPr>
          <w:sz w:val="21"/>
        </w:rPr>
      </w:pPr>
      <w:r>
        <w:rPr>
          <w:sz w:val="21"/>
        </w:rPr>
      </w:r>
    </w:p>
    <w:tbl>
      <w:tblPr>
        <w:tblStyle w:val="TableNormal"/>
        <w:tblW w:w="9792" w:type="dxa"/>
        <w:jc w:val="left"/>
        <w:tblInd w:w="111" w:type="dxa"/>
        <w:tblLayout w:type="fixed"/>
        <w:tblCellMar>
          <w:top w:w="0" w:type="dxa"/>
          <w:left w:w="108" w:type="dxa"/>
          <w:bottom w:w="0" w:type="dxa"/>
          <w:right w:w="108" w:type="dxa"/>
        </w:tblCellMar>
        <w:tblLook w:firstRow="1" w:noVBand="0" w:lastRow="1" w:firstColumn="1" w:lastColumn="1" w:noHBand="0" w:val="01e0"/>
      </w:tblPr>
      <w:tblGrid>
        <w:gridCol w:w="436"/>
        <w:gridCol w:w="9355"/>
      </w:tblGrid>
      <w:tr>
        <w:trPr>
          <w:trHeight w:val="943" w:hRule="atLeast"/>
        </w:trPr>
        <w:tc>
          <w:tcPr>
            <w:tcW w:w="436" w:type="dxa"/>
            <w:tcBorders/>
            <w:shd w:fill="auto" w:val="clear"/>
          </w:tcPr>
          <w:p>
            <w:pPr>
              <w:pStyle w:val="TableParagraph"/>
              <w:widowControl w:val="false"/>
              <w:suppressAutoHyphens w:val="true"/>
              <w:spacing w:before="4" w:after="0"/>
              <w:ind w:left="0" w:hanging="0"/>
              <w:rPr>
                <w:sz w:val="4"/>
              </w:rPr>
            </w:pPr>
            <w:r>
              <w:rPr>
                <w:sz w:val="4"/>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1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png" descr=""/>
                          <pic:cNvPicPr>
                            <a:picLocks noChangeAspect="1" noChangeArrowheads="1"/>
                          </pic:cNvPicPr>
                        </pic:nvPicPr>
                        <pic:blipFill>
                          <a:blip r:embed="rId8"/>
                          <a:stretch>
                            <a:fillRect/>
                          </a:stretch>
                        </pic:blipFill>
                        <pic:spPr bwMode="auto">
                          <a:xfrm>
                            <a:off x="0" y="0"/>
                            <a:ext cx="114300" cy="114300"/>
                          </a:xfrm>
                          <a:prstGeom prst="rect">
                            <a:avLst/>
                          </a:prstGeom>
                        </pic:spPr>
                      </pic:pic>
                    </a:graphicData>
                  </a:graphic>
                </wp:inline>
              </w:drawing>
            </w:r>
          </w:p>
        </w:tc>
        <w:tc>
          <w:tcPr>
            <w:tcW w:w="9355" w:type="dxa"/>
            <w:tcBorders/>
            <w:shd w:fill="auto" w:val="clear"/>
          </w:tcPr>
          <w:p>
            <w:pPr>
              <w:pStyle w:val="TableParagraph"/>
              <w:widowControl w:val="false"/>
              <w:suppressAutoHyphens w:val="true"/>
              <w:spacing w:lineRule="auto" w:line="252" w:before="3" w:after="0"/>
              <w:ind w:left="60" w:right="197" w:hanging="0"/>
              <w:jc w:val="both"/>
              <w:rPr>
                <w:sz w:val="24"/>
              </w:rPr>
            </w:pPr>
            <w:r>
              <w:rPr>
                <w:sz w:val="24"/>
              </w:rPr>
              <w:t>di accettare senza riserva i termini, le condizioni e le prescrizioni contenute nell'Avviso pubblico e negli allegati che ne formano parte integrante, in particolare le condizioni riportate nell'art. 5 dell'Avviso;</w:t>
            </w:r>
          </w:p>
        </w:tc>
      </w:tr>
      <w:tr>
        <w:trPr>
          <w:trHeight w:val="7643" w:hRule="atLeast"/>
        </w:trPr>
        <w:tc>
          <w:tcPr>
            <w:tcW w:w="436" w:type="dxa"/>
            <w:tcBorders/>
            <w:shd w:fill="auto" w:val="clear"/>
          </w:tcPr>
          <w:p>
            <w:pPr>
              <w:pStyle w:val="TableParagraph"/>
              <w:widowControl w:val="false"/>
              <w:suppressAutoHyphens w:val="true"/>
              <w:spacing w:before="1" w:after="0"/>
              <w:ind w:left="0" w:hanging="0"/>
              <w:rPr>
                <w:sz w:val="9"/>
              </w:rPr>
            </w:pPr>
            <w:r>
              <w:rPr>
                <w:sz w:val="9"/>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16"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2" descr=""/>
                          <pic:cNvPicPr>
                            <a:picLocks noChangeAspect="1" noChangeArrowheads="1"/>
                          </pic:cNvPicPr>
                        </pic:nvPicPr>
                        <pic:blipFill>
                          <a:blip r:embed="rId9"/>
                          <a:stretch>
                            <a:fillRect/>
                          </a:stretch>
                        </pic:blipFill>
                        <pic:spPr bwMode="auto">
                          <a:xfrm>
                            <a:off x="0" y="0"/>
                            <a:ext cx="114300" cy="114300"/>
                          </a:xfrm>
                          <a:prstGeom prst="rect">
                            <a:avLst/>
                          </a:prstGeom>
                        </pic:spPr>
                      </pic:pic>
                    </a:graphicData>
                  </a:graphic>
                </wp:inline>
              </w:drawing>
            </w:r>
          </w:p>
        </w:tc>
        <w:tc>
          <w:tcPr>
            <w:tcW w:w="9355" w:type="dxa"/>
            <w:tcBorders/>
            <w:shd w:fill="auto" w:val="clear"/>
          </w:tcPr>
          <w:p>
            <w:pPr>
              <w:pStyle w:val="TableParagraph"/>
              <w:widowControl w:val="false"/>
              <w:suppressAutoHyphens w:val="true"/>
              <w:spacing w:before="59" w:after="0"/>
              <w:ind w:left="60" w:hanging="0"/>
              <w:jc w:val="both"/>
              <w:rPr>
                <w:sz w:val="24"/>
              </w:rPr>
            </w:pPr>
            <w:r>
              <w:rPr>
                <w:sz w:val="24"/>
              </w:rPr>
              <w:t>di possedere i requisiti richiesti, così come indicato all'articolo 3 dell'Avviso, ovvero:</w:t>
            </w:r>
          </w:p>
          <w:p>
            <w:pPr>
              <w:pStyle w:val="TableParagraph"/>
              <w:widowControl w:val="false"/>
              <w:numPr>
                <w:ilvl w:val="0"/>
                <w:numId w:val="1"/>
              </w:numPr>
              <w:tabs>
                <w:tab w:val="clear" w:pos="720"/>
                <w:tab w:val="left" w:pos="832" w:leader="none"/>
              </w:tabs>
              <w:suppressAutoHyphens w:val="true"/>
              <w:spacing w:lineRule="auto" w:line="252" w:before="99" w:after="0"/>
              <w:ind w:left="880" w:right="197" w:hanging="260"/>
              <w:jc w:val="both"/>
              <w:rPr>
                <w:sz w:val="24"/>
              </w:rPr>
            </w:pPr>
            <w:r>
              <w:rPr>
                <w:w w:val="105"/>
                <w:sz w:val="24"/>
              </w:rPr>
              <w:t>di</w:t>
            </w:r>
            <w:r>
              <w:rPr>
                <w:spacing w:val="-12"/>
                <w:w w:val="105"/>
                <w:sz w:val="24"/>
              </w:rPr>
              <w:t xml:space="preserve"> </w:t>
            </w:r>
            <w:r>
              <w:rPr>
                <w:w w:val="105"/>
                <w:sz w:val="24"/>
              </w:rPr>
              <w:t>avere</w:t>
            </w:r>
            <w:r>
              <w:rPr>
                <w:spacing w:val="-11"/>
                <w:w w:val="105"/>
                <w:sz w:val="24"/>
              </w:rPr>
              <w:t xml:space="preserve"> </w:t>
            </w:r>
            <w:r>
              <w:rPr>
                <w:w w:val="105"/>
                <w:sz w:val="24"/>
              </w:rPr>
              <w:t>una</w:t>
            </w:r>
            <w:r>
              <w:rPr>
                <w:spacing w:val="-11"/>
                <w:w w:val="105"/>
                <w:sz w:val="24"/>
              </w:rPr>
              <w:t xml:space="preserve"> </w:t>
            </w:r>
            <w:r>
              <w:rPr>
                <w:w w:val="105"/>
                <w:sz w:val="24"/>
              </w:rPr>
              <w:t>sede</w:t>
            </w:r>
            <w:r>
              <w:rPr>
                <w:spacing w:val="-11"/>
                <w:w w:val="105"/>
                <w:sz w:val="24"/>
              </w:rPr>
              <w:t xml:space="preserve"> </w:t>
            </w:r>
            <w:r>
              <w:rPr>
                <w:w w:val="105"/>
                <w:sz w:val="24"/>
              </w:rPr>
              <w:t>operativa</w:t>
            </w:r>
            <w:r>
              <w:rPr>
                <w:spacing w:val="-11"/>
                <w:w w:val="105"/>
                <w:sz w:val="24"/>
              </w:rPr>
              <w:t xml:space="preserve"> </w:t>
            </w:r>
            <w:r>
              <w:rPr>
                <w:w w:val="105"/>
                <w:sz w:val="24"/>
              </w:rPr>
              <w:t>in</w:t>
            </w:r>
            <w:r>
              <w:rPr>
                <w:spacing w:val="-11"/>
                <w:w w:val="105"/>
                <w:sz w:val="24"/>
              </w:rPr>
              <w:t xml:space="preserve"> </w:t>
            </w:r>
            <w:r>
              <w:rPr>
                <w:w w:val="105"/>
                <w:sz w:val="24"/>
              </w:rPr>
              <w:t>Regione,</w:t>
            </w:r>
            <w:r>
              <w:rPr>
                <w:spacing w:val="-12"/>
                <w:w w:val="105"/>
                <w:sz w:val="24"/>
              </w:rPr>
              <w:t xml:space="preserve"> </w:t>
            </w:r>
            <w:r>
              <w:rPr>
                <w:w w:val="105"/>
                <w:sz w:val="24"/>
              </w:rPr>
              <w:t>di</w:t>
            </w:r>
            <w:r>
              <w:rPr>
                <w:spacing w:val="-11"/>
                <w:w w:val="105"/>
                <w:sz w:val="24"/>
              </w:rPr>
              <w:t xml:space="preserve"> </w:t>
            </w:r>
            <w:r>
              <w:rPr>
                <w:w w:val="105"/>
                <w:sz w:val="24"/>
              </w:rPr>
              <w:t>essere</w:t>
            </w:r>
            <w:r>
              <w:rPr>
                <w:spacing w:val="-11"/>
                <w:w w:val="105"/>
                <w:sz w:val="24"/>
              </w:rPr>
              <w:t xml:space="preserve"> </w:t>
            </w:r>
            <w:r>
              <w:rPr>
                <w:w w:val="105"/>
                <w:sz w:val="24"/>
              </w:rPr>
              <w:t>registrata</w:t>
            </w:r>
            <w:r>
              <w:rPr>
                <w:spacing w:val="-11"/>
                <w:w w:val="105"/>
                <w:sz w:val="24"/>
              </w:rPr>
              <w:t xml:space="preserve"> </w:t>
            </w:r>
            <w:r>
              <w:rPr>
                <w:w w:val="105"/>
                <w:sz w:val="24"/>
              </w:rPr>
              <w:t>ed</w:t>
            </w:r>
            <w:r>
              <w:rPr>
                <w:spacing w:val="-11"/>
                <w:w w:val="105"/>
                <w:sz w:val="24"/>
              </w:rPr>
              <w:t xml:space="preserve"> </w:t>
            </w:r>
            <w:r>
              <w:rPr>
                <w:w w:val="105"/>
                <w:sz w:val="24"/>
              </w:rPr>
              <w:t>attiva</w:t>
            </w:r>
            <w:r>
              <w:rPr>
                <w:spacing w:val="-11"/>
                <w:w w:val="105"/>
                <w:sz w:val="24"/>
              </w:rPr>
              <w:t xml:space="preserve"> </w:t>
            </w:r>
            <w:r>
              <w:rPr>
                <w:w w:val="105"/>
                <w:sz w:val="24"/>
              </w:rPr>
              <w:t>presso</w:t>
            </w:r>
            <w:r>
              <w:rPr>
                <w:spacing w:val="-11"/>
                <w:w w:val="105"/>
                <w:sz w:val="24"/>
              </w:rPr>
              <w:t xml:space="preserve"> </w:t>
            </w:r>
            <w:r>
              <w:rPr>
                <w:spacing w:val="-9"/>
                <w:w w:val="105"/>
                <w:sz w:val="24"/>
              </w:rPr>
              <w:t xml:space="preserve">il </w:t>
            </w:r>
            <w:r>
              <w:rPr>
                <w:w w:val="105"/>
                <w:sz w:val="24"/>
              </w:rPr>
              <w:t>Registro Imprese competente per territorio ed aver dichiarato in visura un codice ATECO primario e/o prevalente compreso tra quelli ammissibili alle agevolazioni come indicati in Allegato 1 all’Avviso;</w:t>
            </w:r>
          </w:p>
          <w:p>
            <w:pPr>
              <w:pStyle w:val="TableParagraph"/>
              <w:widowControl w:val="false"/>
              <w:numPr>
                <w:ilvl w:val="0"/>
                <w:numId w:val="1"/>
              </w:numPr>
              <w:tabs>
                <w:tab w:val="clear" w:pos="720"/>
                <w:tab w:val="left" w:pos="861" w:leader="none"/>
              </w:tabs>
              <w:suppressAutoHyphens w:val="true"/>
              <w:spacing w:lineRule="auto" w:line="252" w:before="74" w:after="0"/>
              <w:ind w:left="880" w:right="197" w:hanging="260"/>
              <w:jc w:val="both"/>
              <w:rPr>
                <w:sz w:val="24"/>
              </w:rPr>
            </w:pPr>
            <w:r>
              <w:rPr>
                <w:sz w:val="24"/>
              </w:rPr>
              <w:t xml:space="preserve">che la/le sede/i operativa/e per la/e quale/i si chiede l'agevolazione di cui al presente Avviso è/sono registrata/e come attive presso il Registro delle Imprese in data antecedente al </w:t>
            </w:r>
            <w:r>
              <w:rPr>
                <w:spacing w:val="-7"/>
                <w:sz w:val="24"/>
              </w:rPr>
              <w:t xml:space="preserve">1° </w:t>
            </w:r>
            <w:r>
              <w:rPr>
                <w:sz w:val="24"/>
              </w:rPr>
              <w:t>febbraio</w:t>
            </w:r>
            <w:r>
              <w:rPr>
                <w:spacing w:val="13"/>
                <w:sz w:val="24"/>
              </w:rPr>
              <w:t xml:space="preserve"> </w:t>
            </w:r>
            <w:r>
              <w:rPr>
                <w:sz w:val="24"/>
              </w:rPr>
              <w:t>2021;</w:t>
            </w:r>
          </w:p>
          <w:p>
            <w:pPr>
              <w:pStyle w:val="TableParagraph"/>
              <w:widowControl w:val="false"/>
              <w:numPr>
                <w:ilvl w:val="0"/>
                <w:numId w:val="1"/>
              </w:numPr>
              <w:tabs>
                <w:tab w:val="clear" w:pos="720"/>
                <w:tab w:val="left" w:pos="878" w:leader="none"/>
              </w:tabs>
              <w:suppressAutoHyphens w:val="true"/>
              <w:spacing w:lineRule="auto" w:line="252" w:before="77" w:after="0"/>
              <w:ind w:left="880" w:right="197" w:hanging="260"/>
              <w:jc w:val="both"/>
              <w:rPr>
                <w:sz w:val="24"/>
              </w:rPr>
            </w:pPr>
            <w:r>
              <w:rPr>
                <w:sz w:val="24"/>
              </w:rPr>
              <w:t xml:space="preserve">di non avere iscrizioni presso il Registro imprese, come evincibili da visura camerale, in merito allo stato di scioglimento </w:t>
            </w:r>
            <w:r>
              <w:rPr>
                <w:spacing w:val="-11"/>
                <w:sz w:val="24"/>
              </w:rPr>
              <w:t xml:space="preserve">o </w:t>
            </w:r>
            <w:r>
              <w:rPr>
                <w:sz w:val="24"/>
              </w:rPr>
              <w:t>liquidazione o sottoposte a procedure di fallimento o di concordato preventivo, liquidazione coatta amministrativa o volontaria e amministrazione controllata o straordinaria (la Regione declina ogni responsabilità per</w:t>
            </w:r>
            <w:r>
              <w:rPr>
                <w:spacing w:val="13"/>
                <w:sz w:val="24"/>
              </w:rPr>
              <w:t xml:space="preserve"> </w:t>
            </w:r>
            <w:r>
              <w:rPr>
                <w:sz w:val="24"/>
              </w:rPr>
              <w:t>il</w:t>
            </w:r>
            <w:r>
              <w:rPr>
                <w:spacing w:val="14"/>
                <w:sz w:val="24"/>
              </w:rPr>
              <w:t xml:space="preserve"> </w:t>
            </w:r>
            <w:r>
              <w:rPr>
                <w:sz w:val="24"/>
              </w:rPr>
              <w:t>mancato</w:t>
            </w:r>
            <w:r>
              <w:rPr>
                <w:spacing w:val="14"/>
                <w:sz w:val="24"/>
              </w:rPr>
              <w:t xml:space="preserve"> </w:t>
            </w:r>
            <w:r>
              <w:rPr>
                <w:sz w:val="24"/>
              </w:rPr>
              <w:t>aggiornamento</w:t>
            </w:r>
            <w:r>
              <w:rPr>
                <w:spacing w:val="14"/>
                <w:sz w:val="24"/>
              </w:rPr>
              <w:t xml:space="preserve"> </w:t>
            </w:r>
            <w:r>
              <w:rPr>
                <w:sz w:val="24"/>
              </w:rPr>
              <w:t>del</w:t>
            </w:r>
            <w:r>
              <w:rPr>
                <w:spacing w:val="14"/>
                <w:sz w:val="24"/>
              </w:rPr>
              <w:t xml:space="preserve"> </w:t>
            </w:r>
            <w:r>
              <w:rPr>
                <w:sz w:val="24"/>
              </w:rPr>
              <w:t>registro</w:t>
            </w:r>
            <w:r>
              <w:rPr>
                <w:spacing w:val="14"/>
                <w:sz w:val="24"/>
              </w:rPr>
              <w:t xml:space="preserve"> </w:t>
            </w:r>
            <w:r>
              <w:rPr>
                <w:sz w:val="24"/>
              </w:rPr>
              <w:t>imprese);</w:t>
            </w:r>
          </w:p>
          <w:p>
            <w:pPr>
              <w:pStyle w:val="TableParagraph"/>
              <w:widowControl w:val="false"/>
              <w:numPr>
                <w:ilvl w:val="0"/>
                <w:numId w:val="1"/>
              </w:numPr>
              <w:tabs>
                <w:tab w:val="clear" w:pos="720"/>
                <w:tab w:val="left" w:pos="901" w:leader="none"/>
              </w:tabs>
              <w:suppressAutoHyphens w:val="true"/>
              <w:spacing w:lineRule="auto" w:line="252" w:before="74" w:after="0"/>
              <w:ind w:left="880" w:right="197" w:hanging="260"/>
              <w:jc w:val="both"/>
              <w:rPr>
                <w:sz w:val="24"/>
              </w:rPr>
            </w:pPr>
            <w:r>
              <w:rPr>
                <w:sz w:val="24"/>
              </w:rPr>
              <w:t>di avere una situazione di regolarità contributiva per quanto riguarda la correttezza nei pagamenti e negli adempimenti previdenziali, assistenziali</w:t>
            </w:r>
            <w:r>
              <w:rPr>
                <w:spacing w:val="31"/>
                <w:sz w:val="24"/>
              </w:rPr>
              <w:t xml:space="preserve"> </w:t>
            </w:r>
            <w:r>
              <w:rPr>
                <w:spacing w:val="-9"/>
                <w:sz w:val="24"/>
              </w:rPr>
              <w:t xml:space="preserve">ed </w:t>
            </w:r>
            <w:r>
              <w:rPr>
                <w:sz w:val="24"/>
              </w:rPr>
              <w:t>assicurativi e di aver interrogato il sistema DURC online nei 60 giorni antecedenti la presentazione della</w:t>
            </w:r>
            <w:r>
              <w:rPr>
                <w:spacing w:val="3"/>
                <w:sz w:val="24"/>
              </w:rPr>
              <w:t xml:space="preserve"> </w:t>
            </w:r>
            <w:r>
              <w:rPr>
                <w:sz w:val="24"/>
              </w:rPr>
              <w:t>domanda di accesso alle agevolazioni;</w:t>
            </w:r>
          </w:p>
          <w:p>
            <w:pPr>
              <w:pStyle w:val="TableParagraph"/>
              <w:widowControl w:val="false"/>
              <w:numPr>
                <w:ilvl w:val="0"/>
                <w:numId w:val="1"/>
              </w:numPr>
              <w:tabs>
                <w:tab w:val="clear" w:pos="720"/>
                <w:tab w:val="left" w:pos="856" w:leader="none"/>
              </w:tabs>
              <w:suppressAutoHyphens w:val="true"/>
              <w:spacing w:lineRule="atLeast" w:line="300" w:before="57" w:after="0"/>
              <w:ind w:left="880" w:right="197" w:hanging="260"/>
              <w:jc w:val="both"/>
              <w:rPr/>
            </w:pPr>
            <w:r>
              <w:rPr>
                <w:sz w:val="24"/>
              </w:rPr>
              <w:t xml:space="preserve">di non essere destinatari di un ordine di recupero pendente a seguito di una decisione della Commissione che dichiara un aiuto illegale e incompatibile con il mercato comune, e di non rientrare tra coloro che hanno ricevuto </w:t>
            </w:r>
            <w:r>
              <w:rPr>
                <w:spacing w:val="-6"/>
                <w:sz w:val="24"/>
              </w:rPr>
              <w:t xml:space="preserve">e, </w:t>
            </w:r>
            <w:r>
              <w:rPr>
                <w:sz w:val="24"/>
              </w:rPr>
              <w:t xml:space="preserve">successivamente, non rimborsato o depositato in un conto bloccato, </w:t>
            </w:r>
            <w:r>
              <w:rPr>
                <w:spacing w:val="-4"/>
                <w:sz w:val="24"/>
              </w:rPr>
              <w:t xml:space="preserve">aiuti </w:t>
            </w:r>
            <w:r>
              <w:rPr>
                <w:sz w:val="24"/>
              </w:rPr>
              <w:t>dichiarati</w:t>
            </w:r>
            <w:r>
              <w:rPr>
                <w:spacing w:val="15"/>
                <w:sz w:val="24"/>
              </w:rPr>
              <w:t xml:space="preserve"> </w:t>
            </w:r>
            <w:r>
              <w:rPr>
                <w:sz w:val="24"/>
              </w:rPr>
              <w:t>illegali</w:t>
            </w:r>
            <w:r>
              <w:rPr>
                <w:spacing w:val="15"/>
                <w:sz w:val="24"/>
              </w:rPr>
              <w:t xml:space="preserve"> </w:t>
            </w:r>
            <w:r>
              <w:rPr>
                <w:sz w:val="24"/>
              </w:rPr>
              <w:t>o</w:t>
            </w:r>
            <w:r>
              <w:rPr>
                <w:spacing w:val="15"/>
                <w:sz w:val="24"/>
              </w:rPr>
              <w:t xml:space="preserve"> </w:t>
            </w:r>
            <w:r>
              <w:rPr>
                <w:sz w:val="24"/>
              </w:rPr>
              <w:t>incompatibili</w:t>
            </w:r>
            <w:r>
              <w:rPr>
                <w:spacing w:val="16"/>
                <w:sz w:val="24"/>
              </w:rPr>
              <w:t xml:space="preserve"> </w:t>
            </w:r>
            <w:r>
              <w:rPr>
                <w:sz w:val="24"/>
              </w:rPr>
              <w:t>(Visura</w:t>
            </w:r>
            <w:r>
              <w:rPr>
                <w:spacing w:val="15"/>
                <w:sz w:val="24"/>
              </w:rPr>
              <w:t xml:space="preserve"> </w:t>
            </w:r>
            <w:r>
              <w:rPr>
                <w:sz w:val="24"/>
              </w:rPr>
              <w:t>Deggendorf</w:t>
            </w:r>
            <w:r>
              <w:rPr>
                <w:spacing w:val="15"/>
                <w:sz w:val="24"/>
              </w:rPr>
              <w:t xml:space="preserve"> </w:t>
            </w:r>
            <w:r>
              <w:rPr>
                <w:sz w:val="24"/>
              </w:rPr>
              <w:t>);</w:t>
            </w:r>
          </w:p>
          <w:p>
            <w:pPr>
              <w:pStyle w:val="ListParagraph"/>
              <w:widowControl w:val="false"/>
              <w:numPr>
                <w:ilvl w:val="0"/>
                <w:numId w:val="1"/>
              </w:numPr>
              <w:suppressAutoHyphens w:val="true"/>
              <w:jc w:val="both"/>
              <w:rPr>
                <w:sz w:val="24"/>
              </w:rPr>
            </w:pPr>
            <w:r>
              <w:rPr>
                <w:rFonts w:eastAsia="Cambria" w:cs="Cambria"/>
                <w:sz w:val="24"/>
                <w:u w:val="none"/>
                <w:lang w:val="it-IT" w:eastAsia="it-IT" w:bidi="it-IT"/>
              </w:rPr>
              <w:t xml:space="preserve"> </w:t>
            </w:r>
            <w:r>
              <w:rPr>
                <w:rFonts w:eastAsia="Cambria" w:cs="Cambria"/>
                <w:sz w:val="24"/>
                <w:u w:val="none"/>
                <w:lang w:val="it-IT" w:eastAsia="it-IT" w:bidi="it-IT"/>
              </w:rPr>
              <w:t>di possedere la capacità di contrarre con la Pubblica Amministrazione, non essendo oggetto di alcuna sanzione interdittiva di cui all’art. 9, comma 2, lett. c), del d.lgs. 8 giugno 2021, n. 231 e ss.mm.ii., o altra sanzione che comporti il divieto di contrarre con la Pubblica Amministrazione;</w:t>
            </w:r>
          </w:p>
          <w:p>
            <w:pPr>
              <w:pStyle w:val="ListParagraph"/>
              <w:widowControl w:val="false"/>
              <w:numPr>
                <w:ilvl w:val="0"/>
                <w:numId w:val="1"/>
              </w:numPr>
              <w:suppressAutoHyphens w:val="true"/>
              <w:jc w:val="both"/>
              <w:rPr>
                <w:sz w:val="24"/>
              </w:rPr>
            </w:pPr>
            <w:r>
              <w:rPr>
                <w:rFonts w:eastAsia="Cambria" w:cs="Cambria"/>
                <w:sz w:val="24"/>
                <w:u w:val="none"/>
                <w:lang w:val="it-IT" w:eastAsia="it-IT" w:bidi="it-IT"/>
              </w:rPr>
              <w:t>che nei propri confronti non sussistono le cause di divieto, di decadenza o di sospensione di cui all'articolo 67 del D.lgs. 159/2011.</w:t>
            </w:r>
          </w:p>
        </w:tc>
      </w:tr>
    </w:tbl>
    <w:p>
      <w:pPr>
        <w:pStyle w:val="Corpodeltesto"/>
        <w:rPr>
          <w:sz w:val="20"/>
        </w:rPr>
      </w:pPr>
      <w:r>
        <w:rPr>
          <w:sz w:val="20"/>
        </w:rPr>
      </w:r>
    </w:p>
    <w:p>
      <w:pPr>
        <w:pStyle w:val="Corpodeltesto"/>
        <w:spacing w:before="2" w:after="0"/>
        <w:rPr>
          <w:sz w:val="19"/>
        </w:rPr>
      </w:pPr>
      <w:r>
        <w:rPr>
          <w:sz w:val="19"/>
        </w:rPr>
      </w:r>
    </w:p>
    <w:tbl>
      <w:tblPr>
        <w:tblStyle w:val="TableNormal"/>
        <w:tblW w:w="9781" w:type="dxa"/>
        <w:jc w:val="left"/>
        <w:tblInd w:w="142" w:type="dxa"/>
        <w:tblLayout w:type="fixed"/>
        <w:tblCellMar>
          <w:top w:w="0" w:type="dxa"/>
          <w:left w:w="108" w:type="dxa"/>
          <w:bottom w:w="0" w:type="dxa"/>
          <w:right w:w="108" w:type="dxa"/>
        </w:tblCellMar>
        <w:tblLook w:firstRow="1" w:noVBand="0" w:lastRow="1" w:firstColumn="1" w:lastColumn="1" w:noHBand="0" w:val="01e0"/>
      </w:tblPr>
      <w:tblGrid>
        <w:gridCol w:w="425"/>
        <w:gridCol w:w="9355"/>
      </w:tblGrid>
      <w:tr>
        <w:trPr>
          <w:trHeight w:val="643" w:hRule="atLeast"/>
        </w:trPr>
        <w:tc>
          <w:tcPr>
            <w:tcW w:w="425" w:type="dxa"/>
            <w:tcBorders/>
            <w:shd w:fill="auto" w:val="clear"/>
          </w:tcPr>
          <w:p>
            <w:pPr>
              <w:pStyle w:val="TableParagraph"/>
              <w:widowControl w:val="false"/>
              <w:suppressAutoHyphens w:val="true"/>
              <w:spacing w:before="4" w:after="0"/>
              <w:ind w:left="0" w:hanging="0"/>
              <w:rPr>
                <w:sz w:val="4"/>
              </w:rPr>
            </w:pPr>
            <w:r>
              <w:rPr>
                <w:sz w:val="4"/>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17"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3" descr=""/>
                          <pic:cNvPicPr>
                            <a:picLocks noChangeAspect="1" noChangeArrowheads="1"/>
                          </pic:cNvPicPr>
                        </pic:nvPicPr>
                        <pic:blipFill>
                          <a:blip r:embed="rId10"/>
                          <a:stretch>
                            <a:fillRect/>
                          </a:stretch>
                        </pic:blipFill>
                        <pic:spPr bwMode="auto">
                          <a:xfrm>
                            <a:off x="0" y="0"/>
                            <a:ext cx="114300" cy="114300"/>
                          </a:xfrm>
                          <a:prstGeom prst="rect">
                            <a:avLst/>
                          </a:prstGeom>
                        </pic:spPr>
                      </pic:pic>
                    </a:graphicData>
                  </a:graphic>
                </wp:inline>
              </w:drawing>
            </w:r>
          </w:p>
        </w:tc>
        <w:tc>
          <w:tcPr>
            <w:tcW w:w="9355" w:type="dxa"/>
            <w:tcBorders/>
            <w:shd w:fill="auto" w:val="clear"/>
          </w:tcPr>
          <w:p>
            <w:pPr>
              <w:pStyle w:val="TableParagraph"/>
              <w:widowControl w:val="false"/>
              <w:suppressAutoHyphens w:val="true"/>
              <w:spacing w:lineRule="auto" w:line="252" w:before="3" w:after="0"/>
              <w:ind w:left="45" w:hanging="0"/>
              <w:rPr>
                <w:sz w:val="24"/>
              </w:rPr>
            </w:pPr>
            <w:r>
              <w:rPr>
                <w:sz w:val="24"/>
              </w:rPr>
              <w:t xml:space="preserve">Ha ricevuto, come impresa unica (comprensiva di imprese collegate e/o associate) aiuti </w:t>
            </w:r>
            <w:r>
              <w:rPr>
                <w:i/>
                <w:iCs/>
                <w:sz w:val="24"/>
              </w:rPr>
              <w:t>de minimis</w:t>
            </w:r>
            <w:r>
              <w:rPr>
                <w:sz w:val="24"/>
              </w:rPr>
              <w:t xml:space="preserve"> di cui al Reg. UE 1407/2013 e s.m.i. nell'esercizio corrente e nei due antecedenti alla data di presentazione della domanda di accesso alle agevolazioni di cui al presente Avviso:</w:t>
            </w:r>
          </w:p>
        </w:tc>
      </w:tr>
      <w:tr>
        <w:trPr>
          <w:trHeight w:val="343" w:hRule="atLeast"/>
        </w:trPr>
        <w:tc>
          <w:tcPr>
            <w:tcW w:w="9780" w:type="dxa"/>
            <w:gridSpan w:val="2"/>
            <w:tcBorders/>
            <w:shd w:fill="auto" w:val="clear"/>
          </w:tcPr>
          <w:p>
            <w:pPr>
              <w:pStyle w:val="TableParagraph"/>
              <w:widowControl w:val="false"/>
              <w:suppressAutoHyphens w:val="true"/>
              <w:spacing w:lineRule="exact" w:line="265" w:before="59" w:after="0"/>
              <w:ind w:left="200" w:hanging="0"/>
              <w:rPr>
                <w:sz w:val="24"/>
              </w:rPr>
            </w:pPr>
            <w:r>
              <w:rPr>
                <w:sz w:val="24"/>
              </w:rPr>
              <w:t xml:space="preserve">Importo anno 2020: </w:t>
            </w:r>
            <w:r>
              <w:rPr>
                <w:b/>
                <w:sz w:val="24"/>
              </w:rPr>
              <w:t>_____________</w:t>
            </w:r>
          </w:p>
        </w:tc>
      </w:tr>
    </w:tbl>
    <w:p>
      <w:pPr>
        <w:sectPr>
          <w:headerReference w:type="default" r:id="rId11"/>
          <w:footerReference w:type="default" r:id="rId12"/>
          <w:type w:val="nextPage"/>
          <w:pgSz w:w="11906" w:h="16838"/>
          <w:pgMar w:left="980" w:right="920" w:gutter="0" w:header="1160" w:top="2552" w:footer="513" w:bottom="700"/>
          <w:pgNumType w:fmt="decimal"/>
          <w:formProt w:val="false"/>
          <w:textDirection w:val="lrTb"/>
          <w:docGrid w:type="default" w:linePitch="100" w:charSpace="4096"/>
        </w:sectPr>
      </w:pPr>
    </w:p>
    <w:p>
      <w:pPr>
        <w:pStyle w:val="Corpodeltesto"/>
        <w:spacing w:before="7" w:after="0"/>
        <w:rPr>
          <w:sz w:val="14"/>
        </w:rPr>
      </w:pPr>
      <w:r>
        <w:rPr>
          <w:sz w:val="14"/>
        </w:rPr>
      </w:r>
    </w:p>
    <w:tbl>
      <w:tblPr>
        <w:tblStyle w:val="TableNormal"/>
        <w:tblW w:w="9781" w:type="dxa"/>
        <w:jc w:val="left"/>
        <w:tblInd w:w="142" w:type="dxa"/>
        <w:tblLayout w:type="fixed"/>
        <w:tblCellMar>
          <w:top w:w="0" w:type="dxa"/>
          <w:left w:w="108" w:type="dxa"/>
          <w:bottom w:w="0" w:type="dxa"/>
          <w:right w:w="108" w:type="dxa"/>
        </w:tblCellMar>
        <w:tblLook w:firstRow="1" w:noVBand="0" w:lastRow="1" w:firstColumn="1" w:lastColumn="1" w:noHBand="0" w:val="01e0"/>
      </w:tblPr>
      <w:tblGrid>
        <w:gridCol w:w="9781"/>
      </w:tblGrid>
      <w:tr>
        <w:trPr>
          <w:trHeight w:val="328" w:hRule="atLeast"/>
        </w:trPr>
        <w:tc>
          <w:tcPr>
            <w:tcW w:w="9781" w:type="dxa"/>
            <w:tcBorders/>
            <w:shd w:fill="auto" w:val="clear"/>
          </w:tcPr>
          <w:p>
            <w:pPr>
              <w:pStyle w:val="TableParagraph"/>
              <w:widowControl w:val="false"/>
              <w:suppressAutoHyphens w:val="true"/>
              <w:spacing w:before="3" w:after="0"/>
              <w:ind w:left="200" w:right="-7069" w:hanging="0"/>
              <w:rPr>
                <w:sz w:val="24"/>
              </w:rPr>
            </w:pPr>
            <w:r>
              <w:rPr>
                <w:sz w:val="24"/>
              </w:rPr>
              <w:t xml:space="preserve">Importo anno 2021: </w:t>
            </w:r>
            <w:r>
              <w:rPr>
                <w:b/>
                <w:sz w:val="24"/>
              </w:rPr>
              <w:t>_____________</w:t>
            </w:r>
          </w:p>
        </w:tc>
      </w:tr>
      <w:tr>
        <w:trPr>
          <w:trHeight w:val="370" w:hRule="atLeast"/>
        </w:trPr>
        <w:tc>
          <w:tcPr>
            <w:tcW w:w="9781" w:type="dxa"/>
            <w:tcBorders/>
            <w:shd w:fill="auto" w:val="clear"/>
          </w:tcPr>
          <w:p>
            <w:pPr>
              <w:pStyle w:val="TableParagraph"/>
              <w:widowControl w:val="false"/>
              <w:suppressAutoHyphens w:val="true"/>
              <w:spacing w:before="44" w:after="0"/>
              <w:ind w:left="200" w:right="-7069" w:hanging="0"/>
              <w:rPr>
                <w:sz w:val="24"/>
              </w:rPr>
            </w:pPr>
            <w:r>
              <w:rPr>
                <w:sz w:val="24"/>
              </w:rPr>
              <w:t xml:space="preserve">Importo anno 2022: </w:t>
            </w:r>
            <w:r>
              <w:rPr>
                <w:b/>
                <w:sz w:val="24"/>
              </w:rPr>
              <w:t>_____________</w:t>
            </w:r>
          </w:p>
        </w:tc>
      </w:tr>
      <w:tr>
        <w:trPr>
          <w:trHeight w:val="328" w:hRule="atLeast"/>
        </w:trPr>
        <w:tc>
          <w:tcPr>
            <w:tcW w:w="9781" w:type="dxa"/>
            <w:tcBorders/>
            <w:shd w:fill="auto" w:val="clear"/>
          </w:tcPr>
          <w:p>
            <w:pPr>
              <w:pStyle w:val="TableParagraph"/>
              <w:widowControl w:val="false"/>
              <w:suppressAutoHyphens w:val="true"/>
              <w:spacing w:lineRule="exact" w:line="265" w:before="44" w:after="0"/>
              <w:ind w:left="200" w:right="-7069" w:hanging="0"/>
              <w:rPr>
                <w:sz w:val="24"/>
              </w:rPr>
            </w:pPr>
            <w:r>
              <w:rPr>
                <w:sz w:val="24"/>
              </w:rPr>
              <w:t xml:space="preserve">Totale periodo: </w:t>
            </w:r>
            <w:r>
              <w:rPr>
                <w:b/>
                <w:sz w:val="24"/>
              </w:rPr>
              <w:t>_____________</w:t>
            </w:r>
          </w:p>
        </w:tc>
      </w:tr>
    </w:tbl>
    <w:p>
      <w:pPr>
        <w:pStyle w:val="Corpodeltesto"/>
        <w:rPr>
          <w:sz w:val="20"/>
        </w:rPr>
      </w:pPr>
      <w:r>
        <w:rPr>
          <w:sz w:val="20"/>
        </w:rPr>
      </w:r>
    </w:p>
    <w:p>
      <w:pPr>
        <w:pStyle w:val="Corpodeltesto"/>
        <w:spacing w:before="7" w:after="0"/>
        <w:rPr>
          <w:sz w:val="16"/>
        </w:rPr>
      </w:pPr>
      <w:r>
        <w:rPr>
          <w:sz w:val="16"/>
        </w:rPr>
      </w:r>
    </w:p>
    <w:tbl>
      <w:tblPr>
        <w:tblStyle w:val="TableNormal"/>
        <w:tblW w:w="9781" w:type="dxa"/>
        <w:jc w:val="left"/>
        <w:tblInd w:w="142" w:type="dxa"/>
        <w:tblLayout w:type="fixed"/>
        <w:tblCellMar>
          <w:top w:w="0" w:type="dxa"/>
          <w:left w:w="108" w:type="dxa"/>
          <w:bottom w:w="0" w:type="dxa"/>
          <w:right w:w="108" w:type="dxa"/>
        </w:tblCellMar>
        <w:tblLook w:firstRow="1" w:noVBand="0" w:lastRow="1" w:firstColumn="1" w:lastColumn="1" w:noHBand="0" w:val="01e0"/>
      </w:tblPr>
      <w:tblGrid>
        <w:gridCol w:w="3778"/>
        <w:gridCol w:w="6002"/>
      </w:tblGrid>
      <w:tr>
        <w:trPr>
          <w:trHeight w:val="628" w:hRule="atLeast"/>
        </w:trPr>
        <w:tc>
          <w:tcPr>
            <w:tcW w:w="9780" w:type="dxa"/>
            <w:gridSpan w:val="2"/>
            <w:tcBorders/>
            <w:shd w:fill="auto" w:val="clear"/>
          </w:tcPr>
          <w:p>
            <w:pPr>
              <w:pStyle w:val="TableParagraph"/>
              <w:widowControl w:val="false"/>
              <w:suppressAutoHyphens w:val="true"/>
              <w:spacing w:lineRule="auto" w:line="252" w:before="3" w:after="0"/>
              <w:ind w:left="200" w:right="-5" w:hanging="0"/>
              <w:jc w:val="both"/>
              <w:rPr>
                <w:sz w:val="24"/>
              </w:rPr>
            </w:pPr>
            <w:r>
              <w:rPr>
                <w:sz w:val="24"/>
              </w:rPr>
              <w:t>Di aver assolto al pagamento dell'imposta di bollo di 16,00, con versamento eseguito tramite</w:t>
            </w:r>
            <w:r>
              <w:rPr>
                <w:spacing w:val="17"/>
                <w:sz w:val="24"/>
              </w:rPr>
              <w:t xml:space="preserve"> </w:t>
            </w:r>
            <w:r>
              <w:rPr>
                <w:sz w:val="24"/>
              </w:rPr>
              <w:t>intermediario</w:t>
            </w:r>
            <w:r>
              <w:rPr>
                <w:spacing w:val="17"/>
                <w:sz w:val="24"/>
              </w:rPr>
              <w:t xml:space="preserve"> </w:t>
            </w:r>
            <w:r>
              <w:rPr>
                <w:sz w:val="24"/>
              </w:rPr>
              <w:t>convenzionato</w:t>
            </w:r>
            <w:r>
              <w:rPr>
                <w:spacing w:val="17"/>
                <w:sz w:val="24"/>
              </w:rPr>
              <w:t xml:space="preserve"> </w:t>
            </w:r>
            <w:r>
              <w:rPr>
                <w:sz w:val="24"/>
              </w:rPr>
              <w:t>con</w:t>
            </w:r>
            <w:r>
              <w:rPr>
                <w:spacing w:val="18"/>
                <w:sz w:val="24"/>
              </w:rPr>
              <w:t xml:space="preserve"> </w:t>
            </w:r>
            <w:r>
              <w:rPr>
                <w:sz w:val="24"/>
              </w:rPr>
              <w:t>l'Agenzia</w:t>
            </w:r>
            <w:r>
              <w:rPr>
                <w:spacing w:val="17"/>
                <w:sz w:val="24"/>
              </w:rPr>
              <w:t xml:space="preserve"> </w:t>
            </w:r>
            <w:r>
              <w:rPr>
                <w:sz w:val="24"/>
              </w:rPr>
              <w:t>delle</w:t>
            </w:r>
            <w:r>
              <w:rPr>
                <w:spacing w:val="17"/>
                <w:sz w:val="24"/>
              </w:rPr>
              <w:t xml:space="preserve"> </w:t>
            </w:r>
            <w:r>
              <w:rPr>
                <w:sz w:val="24"/>
              </w:rPr>
              <w:t>Entrate</w:t>
            </w:r>
            <w:r>
              <w:rPr>
                <w:spacing w:val="18"/>
                <w:sz w:val="24"/>
              </w:rPr>
              <w:t xml:space="preserve"> </w:t>
            </w:r>
            <w:r>
              <w:rPr>
                <w:sz w:val="24"/>
              </w:rPr>
              <w:t>e</w:t>
            </w:r>
            <w:r>
              <w:rPr>
                <w:spacing w:val="17"/>
                <w:sz w:val="24"/>
              </w:rPr>
              <w:t xml:space="preserve"> </w:t>
            </w:r>
            <w:r>
              <w:rPr>
                <w:sz w:val="24"/>
              </w:rPr>
              <w:t>che</w:t>
            </w:r>
            <w:r>
              <w:rPr>
                <w:spacing w:val="17"/>
                <w:sz w:val="24"/>
              </w:rPr>
              <w:t xml:space="preserve"> </w:t>
            </w:r>
            <w:r>
              <w:rPr>
                <w:sz w:val="24"/>
              </w:rPr>
              <w:t>i</w:t>
            </w:r>
            <w:r>
              <w:rPr>
                <w:spacing w:val="18"/>
                <w:sz w:val="24"/>
              </w:rPr>
              <w:t xml:space="preserve"> </w:t>
            </w:r>
            <w:r>
              <w:rPr>
                <w:sz w:val="24"/>
              </w:rPr>
              <w:t>dati/numeri identificativi della marca da bollo utilizzata sono i seguenti:</w:t>
            </w:r>
          </w:p>
        </w:tc>
      </w:tr>
      <w:tr>
        <w:trPr>
          <w:trHeight w:val="439" w:hRule="atLeast"/>
        </w:trPr>
        <w:tc>
          <w:tcPr>
            <w:tcW w:w="3778" w:type="dxa"/>
            <w:tcBorders/>
            <w:shd w:fill="auto" w:val="clear"/>
          </w:tcPr>
          <w:p>
            <w:pPr>
              <w:pStyle w:val="TableParagraph"/>
              <w:widowControl w:val="false"/>
              <w:suppressAutoHyphens w:val="true"/>
              <w:spacing w:before="88" w:after="0"/>
              <w:ind w:left="200" w:hanging="0"/>
              <w:rPr>
                <w:sz w:val="24"/>
              </w:rPr>
            </w:pPr>
            <w:r>
              <w:rPr>
                <w:sz w:val="24"/>
              </w:rPr>
              <w:t>Dati identificativi del</w:t>
            </w:r>
            <w:r>
              <w:rPr>
                <w:spacing w:val="51"/>
                <w:sz w:val="24"/>
              </w:rPr>
              <w:t xml:space="preserve"> </w:t>
            </w:r>
            <w:r>
              <w:rPr>
                <w:sz w:val="24"/>
              </w:rPr>
              <w:t>rivenditore</w:t>
            </w:r>
          </w:p>
        </w:tc>
        <w:tc>
          <w:tcPr>
            <w:tcW w:w="6002" w:type="dxa"/>
            <w:tcBorders/>
            <w:shd w:fill="auto" w:val="clear"/>
          </w:tcPr>
          <w:p>
            <w:pPr>
              <w:pStyle w:val="TableParagraph"/>
              <w:widowControl w:val="false"/>
              <w:suppressAutoHyphens w:val="true"/>
              <w:spacing w:before="89" w:after="0"/>
              <w:ind w:left="158" w:hanging="0"/>
              <w:rPr>
                <w:b/>
                <w:b/>
                <w:sz w:val="24"/>
              </w:rPr>
            </w:pPr>
            <w:r>
              <w:rPr>
                <w:b/>
                <w:sz w:val="24"/>
              </w:rPr>
              <w:t>____________________________________________________</w:t>
            </w:r>
          </w:p>
        </w:tc>
      </w:tr>
      <w:tr>
        <w:trPr>
          <w:trHeight w:val="370" w:hRule="atLeast"/>
        </w:trPr>
        <w:tc>
          <w:tcPr>
            <w:tcW w:w="3778" w:type="dxa"/>
            <w:tcBorders/>
            <w:shd w:fill="auto" w:val="clear"/>
          </w:tcPr>
          <w:p>
            <w:pPr>
              <w:pStyle w:val="TableParagraph"/>
              <w:widowControl w:val="false"/>
              <w:suppressAutoHyphens w:val="true"/>
              <w:spacing w:before="44" w:after="0"/>
              <w:ind w:left="200" w:hanging="0"/>
              <w:rPr>
                <w:sz w:val="24"/>
              </w:rPr>
            </w:pPr>
            <w:r>
              <w:rPr>
                <w:sz w:val="24"/>
              </w:rPr>
              <w:t>Data e ora di emissione</w:t>
            </w:r>
          </w:p>
        </w:tc>
        <w:tc>
          <w:tcPr>
            <w:tcW w:w="6002" w:type="dxa"/>
            <w:tcBorders/>
            <w:shd w:fill="auto" w:val="clear"/>
          </w:tcPr>
          <w:p>
            <w:pPr>
              <w:pStyle w:val="TableParagraph"/>
              <w:widowControl w:val="false"/>
              <w:suppressAutoHyphens w:val="true"/>
              <w:spacing w:before="44" w:after="0"/>
              <w:ind w:left="158" w:hanging="0"/>
              <w:rPr>
                <w:b/>
                <w:b/>
                <w:sz w:val="24"/>
              </w:rPr>
            </w:pPr>
            <w:r>
              <w:rPr>
                <w:b/>
                <w:sz w:val="24"/>
              </w:rPr>
              <w:t>____________________________________________________</w:t>
            </w:r>
          </w:p>
        </w:tc>
      </w:tr>
      <w:tr>
        <w:trPr>
          <w:trHeight w:val="479" w:hRule="atLeast"/>
        </w:trPr>
        <w:tc>
          <w:tcPr>
            <w:tcW w:w="3778" w:type="dxa"/>
            <w:tcBorders/>
            <w:shd w:fill="auto" w:val="clear"/>
          </w:tcPr>
          <w:p>
            <w:pPr>
              <w:pStyle w:val="TableParagraph"/>
              <w:widowControl w:val="false"/>
              <w:suppressAutoHyphens w:val="true"/>
              <w:spacing w:before="44" w:after="0"/>
              <w:ind w:left="200" w:hanging="0"/>
              <w:rPr>
                <w:sz w:val="24"/>
              </w:rPr>
            </w:pPr>
            <w:r>
              <w:rPr>
                <w:sz w:val="24"/>
              </w:rPr>
              <w:t>Codice di sicurezza</w:t>
            </w:r>
          </w:p>
        </w:tc>
        <w:tc>
          <w:tcPr>
            <w:tcW w:w="6002" w:type="dxa"/>
            <w:tcBorders/>
            <w:shd w:fill="auto" w:val="clear"/>
          </w:tcPr>
          <w:p>
            <w:pPr>
              <w:pStyle w:val="TableParagraph"/>
              <w:widowControl w:val="false"/>
              <w:suppressAutoHyphens w:val="true"/>
              <w:spacing w:before="44" w:after="0"/>
              <w:ind w:left="158" w:hanging="0"/>
              <w:rPr>
                <w:b/>
                <w:b/>
                <w:sz w:val="24"/>
              </w:rPr>
            </w:pPr>
            <w:r>
              <w:rPr>
                <w:b/>
                <w:sz w:val="24"/>
              </w:rPr>
              <w:t>____________________________________________________</w:t>
            </w:r>
          </w:p>
        </w:tc>
      </w:tr>
    </w:tbl>
    <w:p>
      <w:pPr>
        <w:pStyle w:val="Corpodeltesto"/>
        <w:spacing w:before="10" w:after="0"/>
        <w:rPr>
          <w:sz w:val="17"/>
        </w:rPr>
      </w:pPr>
      <w:r>
        <w:rPr>
          <w:sz w:val="17"/>
        </w:rPr>
      </w:r>
    </w:p>
    <w:p>
      <w:pPr>
        <w:pStyle w:val="Corpodeltesto"/>
        <w:spacing w:before="10" w:after="0"/>
        <w:rPr>
          <w:sz w:val="17"/>
        </w:rPr>
      </w:pPr>
      <w:r>
        <w:rPr>
          <w:sz w:val="17"/>
        </w:rPr>
      </w:r>
    </w:p>
    <w:p>
      <w:pPr>
        <w:pStyle w:val="TableParagraph"/>
        <w:spacing w:lineRule="auto" w:line="252" w:before="3" w:after="0"/>
        <w:ind w:left="200" w:right="-5" w:hanging="0"/>
        <w:jc w:val="both"/>
        <w:rPr>
          <w:sz w:val="24"/>
        </w:rPr>
      </w:pPr>
      <w:r>
        <w:rPr>
          <w:sz w:val="24"/>
        </w:rPr>
        <w:t>Di voler ricevere il contributo sul seguente conto corrente bancario/postale intestato all’impresa, di cui si comunicano, ai sensi della L. 136/2010, i dati relativi di seguito indicati:</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Conto Bancario presso la Banca ____________________________</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 xml:space="preserve">Filiale di ____________________ (specificare indirizzo e denominazione) </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Città ___________________ (Prov. __)</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 xml:space="preserve">avente le seguenti coordinate: </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IBAN (composto da 27 caratteri)</w:t>
      </w:r>
    </w:p>
    <w:p>
      <w:pPr>
        <w:pStyle w:val="TableParagraph"/>
        <w:spacing w:lineRule="auto" w:line="252" w:before="3" w:after="0"/>
        <w:ind w:left="200" w:right="-5" w:hanging="0"/>
        <w:jc w:val="both"/>
        <w:rPr>
          <w:sz w:val="24"/>
        </w:rPr>
      </w:pPr>
      <w:r>
        <w:rPr>
          <w:sz w:val="24"/>
        </w:rPr>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655"/>
        <w:gridCol w:w="668"/>
        <w:gridCol w:w="639"/>
        <w:gridCol w:w="755"/>
        <w:gridCol w:w="794"/>
        <w:gridCol w:w="294"/>
        <w:gridCol w:w="294"/>
        <w:gridCol w:w="295"/>
        <w:gridCol w:w="295"/>
        <w:gridCol w:w="295"/>
        <w:gridCol w:w="296"/>
        <w:gridCol w:w="295"/>
        <w:gridCol w:w="296"/>
        <w:gridCol w:w="295"/>
        <w:gridCol w:w="295"/>
        <w:gridCol w:w="295"/>
        <w:gridCol w:w="296"/>
        <w:gridCol w:w="295"/>
        <w:gridCol w:w="296"/>
        <w:gridCol w:w="295"/>
        <w:gridCol w:w="296"/>
        <w:gridCol w:w="299"/>
        <w:gridCol w:w="298"/>
        <w:gridCol w:w="293"/>
        <w:gridCol w:w="296"/>
        <w:gridCol w:w="297"/>
        <w:gridCol w:w="288"/>
      </w:tblGrid>
      <w:tr>
        <w:trPr/>
        <w:tc>
          <w:tcPr>
            <w:tcW w:w="1323" w:type="dxa"/>
            <w:gridSpan w:val="2"/>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PAESE</w:t>
            </w:r>
          </w:p>
        </w:tc>
        <w:tc>
          <w:tcPr>
            <w:tcW w:w="1394" w:type="dxa"/>
            <w:gridSpan w:val="2"/>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CHECK DIGIT</w:t>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CIN</w:t>
            </w:r>
          </w:p>
        </w:tc>
        <w:tc>
          <w:tcPr>
            <w:tcW w:w="1473" w:type="dxa"/>
            <w:gridSpan w:val="5"/>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ABI</w:t>
            </w:r>
          </w:p>
        </w:tc>
        <w:tc>
          <w:tcPr>
            <w:tcW w:w="1477" w:type="dxa"/>
            <w:gridSpan w:val="5"/>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CAB</w:t>
            </w:r>
          </w:p>
        </w:tc>
        <w:tc>
          <w:tcPr>
            <w:tcW w:w="3544" w:type="dxa"/>
            <w:gridSpan w:val="12"/>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t>NUMERO DI C/C</w:t>
            </w:r>
          </w:p>
        </w:tc>
      </w:tr>
      <w:tr>
        <w:trPr/>
        <w:tc>
          <w:tcPr>
            <w:tcW w:w="65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668"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639"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75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4"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4"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5"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9"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8"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3"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6"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97"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c>
          <w:tcPr>
            <w:tcW w:w="288" w:type="dxa"/>
            <w:tcBorders>
              <w:top w:val="single" w:sz="4" w:space="0" w:color="000000"/>
              <w:left w:val="single" w:sz="4" w:space="0" w:color="000000"/>
              <w:bottom w:val="single" w:sz="4" w:space="0" w:color="000000"/>
              <w:right w:val="single" w:sz="4" w:space="0" w:color="000000"/>
            </w:tcBorders>
            <w:shd w:fill="auto" w:val="clear"/>
          </w:tcPr>
          <w:p>
            <w:pPr>
              <w:pStyle w:val="TableParagraph"/>
              <w:widowControl w:val="false"/>
              <w:spacing w:lineRule="auto" w:line="252" w:before="3" w:after="0"/>
              <w:ind w:left="200" w:right="-5" w:hanging="0"/>
              <w:jc w:val="both"/>
              <w:rPr>
                <w:sz w:val="24"/>
              </w:rPr>
            </w:pPr>
            <w:r>
              <w:rPr>
                <w:sz w:val="24"/>
              </w:rPr>
            </w:r>
          </w:p>
        </w:tc>
      </w:tr>
    </w:tbl>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Che il suddetto conto corrente è dedicato anche in via non esclusiva alle commesse pubbliche.</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I soggetti delegati ad operare sul predetto conto sono:</w:t>
      </w:r>
    </w:p>
    <w:p>
      <w:pPr>
        <w:pStyle w:val="TableParagraph"/>
        <w:spacing w:lineRule="auto" w:line="252" w:before="3" w:after="0"/>
        <w:ind w:left="200" w:right="-5" w:hanging="0"/>
        <w:jc w:val="both"/>
        <w:rPr>
          <w:sz w:val="24"/>
        </w:rPr>
      </w:pPr>
      <w:r>
        <w:rPr>
          <w:sz w:val="24"/>
        </w:rPr>
      </w:r>
    </w:p>
    <w:p>
      <w:pPr>
        <w:pStyle w:val="TableParagraph"/>
        <w:numPr>
          <w:ilvl w:val="0"/>
          <w:numId w:val="2"/>
        </w:numPr>
        <w:spacing w:lineRule="auto" w:line="252" w:before="3" w:after="0"/>
        <w:ind w:left="560" w:right="-5" w:hanging="360"/>
        <w:jc w:val="both"/>
        <w:rPr>
          <w:sz w:val="24"/>
        </w:rPr>
      </w:pPr>
      <w:r>
        <w:rPr>
          <w:sz w:val="24"/>
        </w:rPr>
        <w:t>nome/cognome ________________________ – cod. fisc. ______________ data e luogo di nascita ____________</w:t>
      </w:r>
    </w:p>
    <w:p>
      <w:pPr>
        <w:pStyle w:val="TableParagraph"/>
        <w:numPr>
          <w:ilvl w:val="0"/>
          <w:numId w:val="2"/>
        </w:numPr>
        <w:spacing w:lineRule="auto" w:line="252" w:before="3" w:after="0"/>
        <w:ind w:left="560" w:right="-5" w:hanging="360"/>
        <w:jc w:val="both"/>
        <w:rPr>
          <w:sz w:val="24"/>
        </w:rPr>
      </w:pPr>
      <w:r>
        <w:rPr>
          <w:sz w:val="24"/>
        </w:rPr>
        <w:t>nome/cognome ________________________ – cod. fisc. ______________ data e luogo di nascita ____________</w:t>
      </w:r>
    </w:p>
    <w:p>
      <w:pPr>
        <w:pStyle w:val="TableParagraph"/>
        <w:spacing w:lineRule="auto" w:line="252" w:before="3" w:after="0"/>
        <w:ind w:left="200" w:right="-5" w:hanging="0"/>
        <w:jc w:val="both"/>
        <w:rPr>
          <w:sz w:val="24"/>
        </w:rPr>
      </w:pPr>
      <w:r>
        <w:rPr>
          <w:sz w:val="24"/>
        </w:rPr>
      </w:r>
    </w:p>
    <w:p>
      <w:pPr>
        <w:pStyle w:val="TableParagraph"/>
        <w:spacing w:lineRule="auto" w:line="252" w:before="3" w:after="0"/>
        <w:ind w:left="200" w:right="-5" w:hanging="0"/>
        <w:jc w:val="both"/>
        <w:rPr>
          <w:sz w:val="24"/>
        </w:rPr>
      </w:pPr>
      <w:r>
        <w:rPr>
          <w:sz w:val="24"/>
        </w:rPr>
        <w:t>L'Impresa s’impegna a comunicare, entro sette giorni, al Comune eventuali modifiche degli estremi indicati e si assume gli obblighi di tracciabilità dei flussi finanziari di cui alla Legge n. 136/2010.</w:t>
      </w:r>
    </w:p>
    <w:p>
      <w:pPr>
        <w:pStyle w:val="Corpodeltesto"/>
        <w:spacing w:before="10" w:after="0"/>
        <w:rPr>
          <w:sz w:val="17"/>
        </w:rPr>
      </w:pPr>
      <w:r>
        <w:rPr>
          <w:sz w:val="17"/>
        </w:rPr>
        <mc:AlternateContent>
          <mc:Choice Requires="wps">
            <w:drawing>
              <wp:anchor behindDoc="0" distT="0" distB="0" distL="0" distR="0" simplePos="0" locked="0" layoutInCell="0" allowOverlap="1" relativeHeight="24" wp14:anchorId="29A8DC0A">
                <wp:simplePos x="0" y="0"/>
                <wp:positionH relativeFrom="page">
                  <wp:posOffset>666750</wp:posOffset>
                </wp:positionH>
                <wp:positionV relativeFrom="paragraph">
                  <wp:posOffset>146050</wp:posOffset>
                </wp:positionV>
                <wp:extent cx="6210300" cy="422275"/>
                <wp:effectExtent l="0" t="0" r="2540" b="0"/>
                <wp:wrapTopAndBottom/>
                <wp:docPr id="19" name="Text Box 4"/>
                <a:graphic xmlns:a="http://schemas.openxmlformats.org/drawingml/2006/main">
                  <a:graphicData uri="http://schemas.microsoft.com/office/word/2010/wordprocessingShape">
                    <wps:wsp>
                      <wps:cNvSpPr/>
                      <wps:spPr>
                        <a:xfrm>
                          <a:off x="0" y="0"/>
                          <a:ext cx="6209640" cy="421560"/>
                        </a:xfrm>
                        <a:prstGeom prst="rect">
                          <a:avLst/>
                        </a:prstGeom>
                        <a:solidFill>
                          <a:srgbClr val="e5e5e5"/>
                        </a:solidFill>
                        <a:ln w="0">
                          <a:noFill/>
                        </a:ln>
                      </wps:spPr>
                      <wps:style>
                        <a:lnRef idx="0"/>
                        <a:fillRef idx="0"/>
                        <a:effectRef idx="0"/>
                        <a:fontRef idx="minor"/>
                      </wps:style>
                      <wps:txbx>
                        <w:txbxContent>
                          <w:p>
                            <w:pPr>
                              <w:pStyle w:val="Contenutocornice"/>
                              <w:spacing w:before="87" w:after="0"/>
                              <w:ind w:left="321" w:right="221" w:hanging="0"/>
                              <w:jc w:val="center"/>
                              <w:rPr>
                                <w:color w:val="000000"/>
                              </w:rPr>
                            </w:pPr>
                            <w:r>
                              <w:rPr>
                                <w:b/>
                                <w:color w:val="000000"/>
                                <w:w w:val="105"/>
                                <w:sz w:val="20"/>
                              </w:rPr>
                              <w:t>SI IMPEGNA</w:t>
                            </w:r>
                          </w:p>
                        </w:txbxContent>
                      </wps:txbx>
                      <wps:bodyPr lIns="0" rIns="0" tIns="0" bIns="0" anchor="t">
                        <a:noAutofit/>
                      </wps:bodyPr>
                    </wps:wsp>
                  </a:graphicData>
                </a:graphic>
              </wp:anchor>
            </w:drawing>
          </mc:Choice>
          <mc:Fallback>
            <w:pict>
              <v:rect id="shape_0" ID="Text Box 4" path="m0,0l-2147483645,0l-2147483645,-2147483646l0,-2147483646xe" fillcolor="#e5e5e5" stroked="f" o:allowincell="f" style="position:absolute;margin-left:52.5pt;margin-top:11.5pt;width:488.9pt;height:33.15pt;mso-wrap-style:square;v-text-anchor:top;mso-position-horizontal-relative:page" wp14:anchorId="29A8DC0A">
                <v:fill o:detectmouseclick="t" type="solid" color2="#1a1a1a"/>
                <v:stroke color="#3465a4" joinstyle="round" endcap="flat"/>
                <v:textbox>
                  <w:txbxContent>
                    <w:p>
                      <w:pPr>
                        <w:pStyle w:val="Contenutocornice"/>
                        <w:spacing w:before="87" w:after="0"/>
                        <w:ind w:left="321" w:right="221" w:hanging="0"/>
                        <w:jc w:val="center"/>
                        <w:rPr>
                          <w:color w:val="000000"/>
                        </w:rPr>
                      </w:pPr>
                      <w:r>
                        <w:rPr>
                          <w:b/>
                          <w:color w:val="000000"/>
                          <w:w w:val="105"/>
                          <w:sz w:val="20"/>
                        </w:rPr>
                        <w:t>SI IMPEGNA</w:t>
                      </w:r>
                    </w:p>
                  </w:txbxContent>
                </v:textbox>
                <w10:wrap type="topAndBottom"/>
              </v:rect>
            </w:pict>
          </mc:Fallback>
        </mc:AlternateContent>
      </w:r>
    </w:p>
    <w:p>
      <w:pPr>
        <w:pStyle w:val="Corpodeltesto"/>
        <w:spacing w:before="5" w:after="0"/>
        <w:rPr>
          <w:sz w:val="22"/>
        </w:rPr>
      </w:pPr>
      <w:r>
        <w:rPr>
          <w:sz w:val="22"/>
        </w:rPr>
      </w:r>
    </w:p>
    <w:tbl>
      <w:tblPr>
        <w:tblStyle w:val="TableNormal"/>
        <w:tblW w:w="9793" w:type="dxa"/>
        <w:jc w:val="left"/>
        <w:tblInd w:w="111" w:type="dxa"/>
        <w:tblLayout w:type="fixed"/>
        <w:tblCellMar>
          <w:top w:w="0" w:type="dxa"/>
          <w:left w:w="108" w:type="dxa"/>
          <w:bottom w:w="0" w:type="dxa"/>
          <w:right w:w="108" w:type="dxa"/>
        </w:tblCellMar>
        <w:tblLook w:firstRow="1" w:noVBand="0" w:lastRow="1" w:firstColumn="1" w:lastColumn="1" w:noHBand="0" w:val="01e0"/>
      </w:tblPr>
      <w:tblGrid>
        <w:gridCol w:w="436"/>
        <w:gridCol w:w="9356"/>
      </w:tblGrid>
      <w:tr>
        <w:trPr>
          <w:trHeight w:val="943" w:hRule="atLeast"/>
        </w:trPr>
        <w:tc>
          <w:tcPr>
            <w:tcW w:w="436" w:type="dxa"/>
            <w:tcBorders/>
            <w:shd w:fill="auto" w:val="clear"/>
          </w:tcPr>
          <w:p>
            <w:pPr>
              <w:pStyle w:val="TableParagraph"/>
              <w:widowControl w:val="false"/>
              <w:suppressAutoHyphens w:val="true"/>
              <w:spacing w:before="4" w:after="0"/>
              <w:ind w:left="0" w:hanging="0"/>
              <w:rPr>
                <w:sz w:val="4"/>
              </w:rPr>
            </w:pPr>
            <w:r>
              <w:rPr>
                <w:sz w:val="4"/>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2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4" descr=""/>
                          <pic:cNvPicPr>
                            <a:picLocks noChangeAspect="1" noChangeArrowheads="1"/>
                          </pic:cNvPicPr>
                        </pic:nvPicPr>
                        <pic:blipFill>
                          <a:blip r:embed="rId13"/>
                          <a:stretch>
                            <a:fillRect/>
                          </a:stretch>
                        </pic:blipFill>
                        <pic:spPr bwMode="auto">
                          <a:xfrm>
                            <a:off x="0" y="0"/>
                            <a:ext cx="114300" cy="114300"/>
                          </a:xfrm>
                          <a:prstGeom prst="rect">
                            <a:avLst/>
                          </a:prstGeom>
                        </pic:spPr>
                      </pic:pic>
                    </a:graphicData>
                  </a:graphic>
                </wp:inline>
              </w:drawing>
            </w:r>
          </w:p>
        </w:tc>
        <w:tc>
          <w:tcPr>
            <w:tcW w:w="9356" w:type="dxa"/>
            <w:tcBorders/>
            <w:shd w:fill="auto" w:val="clear"/>
          </w:tcPr>
          <w:p>
            <w:pPr>
              <w:pStyle w:val="TableParagraph"/>
              <w:widowControl w:val="false"/>
              <w:suppressAutoHyphens w:val="true"/>
              <w:spacing w:lineRule="auto" w:line="252" w:before="3" w:after="0"/>
              <w:ind w:left="60" w:right="198" w:hanging="0"/>
              <w:jc w:val="both"/>
              <w:rPr>
                <w:sz w:val="24"/>
              </w:rPr>
            </w:pPr>
            <w:r>
              <w:rPr>
                <w:sz w:val="24"/>
              </w:rPr>
              <w:t xml:space="preserve">a consentire, in ogni fase del procedimento, alla Regione o a soggetti da essa delegati o incaricati, di effettuare controlli ed ispezioni al fine di verificare le condizioni per </w:t>
            </w:r>
            <w:r>
              <w:rPr>
                <w:spacing w:val="-7"/>
                <w:sz w:val="24"/>
              </w:rPr>
              <w:t xml:space="preserve">la </w:t>
            </w:r>
            <w:r>
              <w:rPr>
                <w:sz w:val="24"/>
              </w:rPr>
              <w:t>fruizione</w:t>
            </w:r>
            <w:r>
              <w:rPr>
                <w:spacing w:val="14"/>
                <w:sz w:val="24"/>
              </w:rPr>
              <w:t xml:space="preserve"> </w:t>
            </w:r>
            <w:r>
              <w:rPr>
                <w:sz w:val="24"/>
              </w:rPr>
              <w:t>ed</w:t>
            </w:r>
            <w:r>
              <w:rPr>
                <w:spacing w:val="14"/>
                <w:sz w:val="24"/>
              </w:rPr>
              <w:t xml:space="preserve"> </w:t>
            </w:r>
            <w:r>
              <w:rPr>
                <w:sz w:val="24"/>
              </w:rPr>
              <w:t>il</w:t>
            </w:r>
            <w:r>
              <w:rPr>
                <w:spacing w:val="14"/>
                <w:sz w:val="24"/>
              </w:rPr>
              <w:t xml:space="preserve"> </w:t>
            </w:r>
            <w:r>
              <w:rPr>
                <w:sz w:val="24"/>
              </w:rPr>
              <w:t>mantenimento</w:t>
            </w:r>
            <w:r>
              <w:rPr>
                <w:spacing w:val="14"/>
                <w:sz w:val="24"/>
              </w:rPr>
              <w:t xml:space="preserve"> </w:t>
            </w:r>
            <w:r>
              <w:rPr>
                <w:sz w:val="24"/>
              </w:rPr>
              <w:t>delle</w:t>
            </w:r>
            <w:r>
              <w:rPr>
                <w:spacing w:val="14"/>
                <w:sz w:val="24"/>
              </w:rPr>
              <w:t xml:space="preserve"> </w:t>
            </w:r>
            <w:r>
              <w:rPr>
                <w:sz w:val="24"/>
              </w:rPr>
              <w:t>attività</w:t>
            </w:r>
            <w:r>
              <w:rPr>
                <w:spacing w:val="15"/>
                <w:sz w:val="24"/>
              </w:rPr>
              <w:t xml:space="preserve"> </w:t>
            </w:r>
            <w:r>
              <w:rPr>
                <w:sz w:val="24"/>
              </w:rPr>
              <w:t>finanziate;</w:t>
            </w:r>
          </w:p>
        </w:tc>
      </w:tr>
      <w:tr>
        <w:trPr>
          <w:trHeight w:val="1000" w:hRule="atLeast"/>
        </w:trPr>
        <w:tc>
          <w:tcPr>
            <w:tcW w:w="436" w:type="dxa"/>
            <w:tcBorders/>
            <w:shd w:fill="auto" w:val="clear"/>
          </w:tcPr>
          <w:p>
            <w:pPr>
              <w:pStyle w:val="TableParagraph"/>
              <w:widowControl w:val="false"/>
              <w:suppressAutoHyphens w:val="true"/>
              <w:spacing w:before="1" w:after="0"/>
              <w:ind w:left="0" w:hanging="0"/>
              <w:rPr>
                <w:sz w:val="9"/>
              </w:rPr>
            </w:pPr>
            <w:r>
              <w:rPr>
                <w:sz w:val="9"/>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22"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5" descr=""/>
                          <pic:cNvPicPr>
                            <a:picLocks noChangeAspect="1" noChangeArrowheads="1"/>
                          </pic:cNvPicPr>
                        </pic:nvPicPr>
                        <pic:blipFill>
                          <a:blip r:embed="rId14"/>
                          <a:stretch>
                            <a:fillRect/>
                          </a:stretch>
                        </pic:blipFill>
                        <pic:spPr bwMode="auto">
                          <a:xfrm>
                            <a:off x="0" y="0"/>
                            <a:ext cx="114300" cy="114300"/>
                          </a:xfrm>
                          <a:prstGeom prst="rect">
                            <a:avLst/>
                          </a:prstGeom>
                        </pic:spPr>
                      </pic:pic>
                    </a:graphicData>
                  </a:graphic>
                </wp:inline>
              </w:drawing>
            </w:r>
          </w:p>
        </w:tc>
        <w:tc>
          <w:tcPr>
            <w:tcW w:w="9356" w:type="dxa"/>
            <w:tcBorders/>
            <w:shd w:fill="auto" w:val="clear"/>
          </w:tcPr>
          <w:p>
            <w:pPr>
              <w:pStyle w:val="TableParagraph"/>
              <w:widowControl w:val="false"/>
              <w:suppressAutoHyphens w:val="true"/>
              <w:spacing w:lineRule="auto" w:line="252" w:before="59" w:after="0"/>
              <w:ind w:left="60" w:right="197" w:hanging="0"/>
              <w:jc w:val="both"/>
              <w:rPr>
                <w:sz w:val="24"/>
              </w:rPr>
            </w:pPr>
            <w:r>
              <w:rPr>
                <w:sz w:val="24"/>
              </w:rPr>
              <w:t xml:space="preserve">a dare tempestiva comunicazione alla Regione dell'eventuale richiesta di ammissione </w:t>
            </w:r>
            <w:r>
              <w:rPr>
                <w:spacing w:val="-13"/>
                <w:sz w:val="24"/>
              </w:rPr>
              <w:t xml:space="preserve">a </w:t>
            </w:r>
            <w:r>
              <w:rPr>
                <w:sz w:val="24"/>
              </w:rPr>
              <w:t xml:space="preserve">procedure concorsuali, o della proposizione di istanze di fallimento o di </w:t>
            </w:r>
            <w:r>
              <w:rPr>
                <w:spacing w:val="-3"/>
                <w:sz w:val="24"/>
              </w:rPr>
              <w:t xml:space="preserve">azioni </w:t>
            </w:r>
            <w:r>
              <w:rPr>
                <w:sz w:val="24"/>
              </w:rPr>
              <w:t>giudiziarie da parte di terzi;</w:t>
            </w:r>
          </w:p>
        </w:tc>
      </w:tr>
      <w:tr>
        <w:trPr>
          <w:trHeight w:val="400" w:hRule="atLeast"/>
        </w:trPr>
        <w:tc>
          <w:tcPr>
            <w:tcW w:w="436" w:type="dxa"/>
            <w:tcBorders/>
            <w:shd w:fill="auto" w:val="clear"/>
          </w:tcPr>
          <w:p>
            <w:pPr>
              <w:pStyle w:val="TableParagraph"/>
              <w:widowControl w:val="false"/>
              <w:suppressAutoHyphens w:val="true"/>
              <w:spacing w:before="1" w:after="0"/>
              <w:ind w:left="0" w:hanging="0"/>
              <w:rPr>
                <w:sz w:val="9"/>
              </w:rPr>
            </w:pPr>
            <w:r>
              <w:rPr>
                <w:sz w:val="9"/>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23"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magine6" descr=""/>
                          <pic:cNvPicPr>
                            <a:picLocks noChangeAspect="1" noChangeArrowheads="1"/>
                          </pic:cNvPicPr>
                        </pic:nvPicPr>
                        <pic:blipFill>
                          <a:blip r:embed="rId15"/>
                          <a:stretch>
                            <a:fillRect/>
                          </a:stretch>
                        </pic:blipFill>
                        <pic:spPr bwMode="auto">
                          <a:xfrm>
                            <a:off x="0" y="0"/>
                            <a:ext cx="114300" cy="114300"/>
                          </a:xfrm>
                          <a:prstGeom prst="rect">
                            <a:avLst/>
                          </a:prstGeom>
                        </pic:spPr>
                      </pic:pic>
                    </a:graphicData>
                  </a:graphic>
                </wp:inline>
              </w:drawing>
            </w:r>
          </w:p>
        </w:tc>
        <w:tc>
          <w:tcPr>
            <w:tcW w:w="9356" w:type="dxa"/>
            <w:tcBorders/>
            <w:shd w:fill="auto" w:val="clear"/>
          </w:tcPr>
          <w:p>
            <w:pPr>
              <w:pStyle w:val="TableParagraph"/>
              <w:widowControl w:val="false"/>
              <w:suppressAutoHyphens w:val="true"/>
              <w:spacing w:before="59" w:after="0"/>
              <w:ind w:left="60" w:hanging="0"/>
              <w:rPr>
                <w:sz w:val="24"/>
              </w:rPr>
            </w:pPr>
            <w:r>
              <w:rPr>
                <w:sz w:val="24"/>
              </w:rPr>
              <w:t>a rispettare le disposizioni in materia di cumulo di cui all'art. 7 dell'Avviso;</w:t>
            </w:r>
          </w:p>
        </w:tc>
      </w:tr>
      <w:tr>
        <w:trPr>
          <w:trHeight w:val="400" w:hRule="atLeast"/>
        </w:trPr>
        <w:tc>
          <w:tcPr>
            <w:tcW w:w="436" w:type="dxa"/>
            <w:tcBorders/>
            <w:shd w:fill="auto" w:val="clear"/>
          </w:tcPr>
          <w:p>
            <w:pPr>
              <w:pStyle w:val="TableParagraph"/>
              <w:widowControl w:val="false"/>
              <w:suppressAutoHyphens w:val="true"/>
              <w:spacing w:before="1" w:after="0"/>
              <w:ind w:left="0" w:hanging="0"/>
              <w:rPr>
                <w:sz w:val="9"/>
              </w:rPr>
            </w:pPr>
            <w:r>
              <w:rPr>
                <w:sz w:val="9"/>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24"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7" descr=""/>
                          <pic:cNvPicPr>
                            <a:picLocks noChangeAspect="1" noChangeArrowheads="1"/>
                          </pic:cNvPicPr>
                        </pic:nvPicPr>
                        <pic:blipFill>
                          <a:blip r:embed="rId16"/>
                          <a:stretch>
                            <a:fillRect/>
                          </a:stretch>
                        </pic:blipFill>
                        <pic:spPr bwMode="auto">
                          <a:xfrm>
                            <a:off x="0" y="0"/>
                            <a:ext cx="114300" cy="114300"/>
                          </a:xfrm>
                          <a:prstGeom prst="rect">
                            <a:avLst/>
                          </a:prstGeom>
                        </pic:spPr>
                      </pic:pic>
                    </a:graphicData>
                  </a:graphic>
                </wp:inline>
              </w:drawing>
            </w:r>
          </w:p>
        </w:tc>
        <w:tc>
          <w:tcPr>
            <w:tcW w:w="9356" w:type="dxa"/>
            <w:tcBorders/>
            <w:shd w:fill="auto" w:val="clear"/>
          </w:tcPr>
          <w:p>
            <w:pPr>
              <w:pStyle w:val="TableParagraph"/>
              <w:widowControl w:val="false"/>
              <w:suppressAutoHyphens w:val="true"/>
              <w:spacing w:before="59" w:after="0"/>
              <w:ind w:left="60" w:hanging="0"/>
              <w:rPr>
                <w:sz w:val="24"/>
              </w:rPr>
            </w:pPr>
            <w:r>
              <w:rPr>
                <w:sz w:val="24"/>
              </w:rPr>
              <w:t>a comunicare tempestivamente l'eventuale rinuncia alle agevolazioni concesse;</w:t>
            </w:r>
          </w:p>
        </w:tc>
      </w:tr>
      <w:tr>
        <w:trPr>
          <w:trHeight w:val="943" w:hRule="atLeast"/>
        </w:trPr>
        <w:tc>
          <w:tcPr>
            <w:tcW w:w="436" w:type="dxa"/>
            <w:tcBorders/>
            <w:shd w:fill="auto" w:val="clear"/>
          </w:tcPr>
          <w:p>
            <w:pPr>
              <w:pStyle w:val="TableParagraph"/>
              <w:widowControl w:val="false"/>
              <w:suppressAutoHyphens w:val="true"/>
              <w:spacing w:before="1" w:after="0"/>
              <w:ind w:left="0" w:hanging="0"/>
              <w:rPr>
                <w:sz w:val="9"/>
              </w:rPr>
            </w:pPr>
            <w:r>
              <w:rPr>
                <w:sz w:val="9"/>
              </w:rPr>
            </w:r>
          </w:p>
          <w:p>
            <w:pPr>
              <w:pStyle w:val="TableParagraph"/>
              <w:widowControl w:val="false"/>
              <w:suppressAutoHyphens w:val="true"/>
              <w:spacing w:lineRule="exact" w:line="180" w:before="0" w:after="0"/>
              <w:ind w:left="200" w:hanging="0"/>
              <w:rPr>
                <w:sz w:val="18"/>
              </w:rPr>
            </w:pPr>
            <w:r>
              <w:rPr/>
              <w:drawing>
                <wp:inline distT="0" distB="0" distL="0" distR="0">
                  <wp:extent cx="114300" cy="114300"/>
                  <wp:effectExtent l="0" t="0" r="0" b="0"/>
                  <wp:docPr id="25" name="Immagin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magine8" descr=""/>
                          <pic:cNvPicPr>
                            <a:picLocks noChangeAspect="1" noChangeArrowheads="1"/>
                          </pic:cNvPicPr>
                        </pic:nvPicPr>
                        <pic:blipFill>
                          <a:blip r:embed="rId17"/>
                          <a:stretch>
                            <a:fillRect/>
                          </a:stretch>
                        </pic:blipFill>
                        <pic:spPr bwMode="auto">
                          <a:xfrm>
                            <a:off x="0" y="0"/>
                            <a:ext cx="114300" cy="114300"/>
                          </a:xfrm>
                          <a:prstGeom prst="rect">
                            <a:avLst/>
                          </a:prstGeom>
                        </pic:spPr>
                      </pic:pic>
                    </a:graphicData>
                  </a:graphic>
                </wp:inline>
              </w:drawing>
            </w:r>
          </w:p>
        </w:tc>
        <w:tc>
          <w:tcPr>
            <w:tcW w:w="9356" w:type="dxa"/>
            <w:tcBorders/>
            <w:shd w:fill="auto" w:val="clear"/>
          </w:tcPr>
          <w:p>
            <w:pPr>
              <w:pStyle w:val="TableParagraph"/>
              <w:widowControl w:val="false"/>
              <w:suppressAutoHyphens w:val="true"/>
              <w:spacing w:lineRule="atLeast" w:line="300" w:before="40" w:after="0"/>
              <w:ind w:left="60" w:right="198" w:hanging="0"/>
              <w:jc w:val="both"/>
              <w:rPr>
                <w:sz w:val="24"/>
              </w:rPr>
            </w:pPr>
            <w:r>
              <w:rPr>
                <w:sz w:val="24"/>
              </w:rPr>
              <w:t>a conservare sino al termine di 10 anni dalla data di erogazione del contributo tutta la documentazione relativa al finanziamento dello stesso in copia originale o conforme all'originale.</w:t>
            </w:r>
          </w:p>
        </w:tc>
      </w:tr>
    </w:tbl>
    <w:p>
      <w:pPr>
        <w:pStyle w:val="Corpodeltesto"/>
        <w:spacing w:before="5" w:after="0"/>
        <w:rPr>
          <w:sz w:val="20"/>
        </w:rPr>
      </w:pPr>
      <w:r>
        <w:rPr>
          <w:sz w:val="20"/>
        </w:rPr>
        <mc:AlternateContent>
          <mc:Choice Requires="wps">
            <w:drawing>
              <wp:anchor behindDoc="0" distT="0" distB="0" distL="0" distR="0" simplePos="0" locked="0" layoutInCell="0" allowOverlap="1" relativeHeight="26" wp14:anchorId="2CA8D420">
                <wp:simplePos x="0" y="0"/>
                <wp:positionH relativeFrom="page">
                  <wp:posOffset>666750</wp:posOffset>
                </wp:positionH>
                <wp:positionV relativeFrom="paragraph">
                  <wp:posOffset>172085</wp:posOffset>
                </wp:positionV>
                <wp:extent cx="6210300" cy="1536065"/>
                <wp:effectExtent l="0" t="0" r="2540" b="9525"/>
                <wp:wrapTopAndBottom/>
                <wp:docPr id="26" name="Text Box 3"/>
                <a:graphic xmlns:a="http://schemas.openxmlformats.org/drawingml/2006/main">
                  <a:graphicData uri="http://schemas.microsoft.com/office/word/2010/wordprocessingShape">
                    <wps:wsp>
                      <wps:cNvSpPr/>
                      <wps:spPr>
                        <a:xfrm>
                          <a:off x="0" y="0"/>
                          <a:ext cx="6209640" cy="1535400"/>
                        </a:xfrm>
                        <a:prstGeom prst="rect">
                          <a:avLst/>
                        </a:prstGeom>
                        <a:solidFill>
                          <a:srgbClr val="e5e5e5"/>
                        </a:solidFill>
                        <a:ln w="0">
                          <a:noFill/>
                        </a:ln>
                      </wps:spPr>
                      <wps:style>
                        <a:lnRef idx="0"/>
                        <a:fillRef idx="0"/>
                        <a:effectRef idx="0"/>
                        <a:fontRef idx="minor"/>
                      </wps:style>
                      <wps:txbx>
                        <w:txbxContent>
                          <w:p>
                            <w:pPr>
                              <w:pStyle w:val="Contenutocornice"/>
                              <w:spacing w:before="187" w:after="0"/>
                              <w:ind w:left="100" w:hanging="0"/>
                              <w:rPr>
                                <w:b/>
                                <w:b/>
                                <w:sz w:val="20"/>
                              </w:rPr>
                            </w:pPr>
                            <w:r>
                              <w:rPr>
                                <w:b/>
                                <w:color w:val="000000"/>
                                <w:sz w:val="20"/>
                              </w:rPr>
                              <w:t>Informativa trattamento dati personali</w:t>
                            </w:r>
                          </w:p>
                          <w:p>
                            <w:pPr>
                              <w:pStyle w:val="Corpodeltesto"/>
                              <w:spacing w:lineRule="auto" w:line="252" w:before="236" w:after="0"/>
                              <w:ind w:left="160" w:right="169" w:hanging="0"/>
                              <w:jc w:val="both"/>
                              <w:rPr>
                                <w:color w:val="000000"/>
                              </w:rPr>
                            </w:pPr>
                            <w:r>
                              <w:rPr>
                                <w:color w:val="000000"/>
                              </w:rPr>
                              <w:t>Ai sensi del Regolamento UE n. 679/2016 "Regolamento generale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w:t>
                            </w:r>
                            <w:r>
                              <w:rPr>
                                <w:color w:val="000000"/>
                                <w:spacing w:val="15"/>
                              </w:rPr>
                              <w:t xml:space="preserve"> </w:t>
                            </w:r>
                            <w:r>
                              <w:rPr>
                                <w:color w:val="000000"/>
                              </w:rPr>
                              <w:t>sensi</w:t>
                            </w:r>
                            <w:r>
                              <w:rPr>
                                <w:color w:val="000000"/>
                                <w:spacing w:val="16"/>
                              </w:rPr>
                              <w:t xml:space="preserve"> </w:t>
                            </w:r>
                            <w:r>
                              <w:rPr>
                                <w:color w:val="000000"/>
                              </w:rPr>
                              <w:t>degli</w:t>
                            </w:r>
                            <w:r>
                              <w:rPr>
                                <w:color w:val="000000"/>
                                <w:spacing w:val="15"/>
                              </w:rPr>
                              <w:t xml:space="preserve"> </w:t>
                            </w:r>
                            <w:r>
                              <w:rPr>
                                <w:color w:val="000000"/>
                              </w:rPr>
                              <w:t>artt.</w:t>
                            </w:r>
                            <w:r>
                              <w:rPr>
                                <w:color w:val="000000"/>
                                <w:spacing w:val="16"/>
                              </w:rPr>
                              <w:t xml:space="preserve"> </w:t>
                            </w:r>
                            <w:r>
                              <w:rPr>
                                <w:color w:val="000000"/>
                              </w:rPr>
                              <w:t>13,</w:t>
                            </w:r>
                            <w:r>
                              <w:rPr>
                                <w:color w:val="000000"/>
                                <w:spacing w:val="15"/>
                              </w:rPr>
                              <w:t xml:space="preserve"> </w:t>
                            </w:r>
                            <w:r>
                              <w:rPr>
                                <w:color w:val="000000"/>
                              </w:rPr>
                              <w:t>15-18,</w:t>
                            </w:r>
                            <w:r>
                              <w:rPr>
                                <w:color w:val="000000"/>
                                <w:spacing w:val="16"/>
                              </w:rPr>
                              <w:t xml:space="preserve"> </w:t>
                            </w:r>
                            <w:r>
                              <w:rPr>
                                <w:color w:val="000000"/>
                              </w:rPr>
                              <w:t>20</w:t>
                            </w:r>
                            <w:r>
                              <w:rPr>
                                <w:color w:val="000000"/>
                                <w:spacing w:val="15"/>
                              </w:rPr>
                              <w:t xml:space="preserve"> </w:t>
                            </w:r>
                            <w:r>
                              <w:rPr>
                                <w:color w:val="000000"/>
                              </w:rPr>
                              <w:t>e</w:t>
                            </w:r>
                            <w:r>
                              <w:rPr>
                                <w:color w:val="000000"/>
                                <w:spacing w:val="16"/>
                              </w:rPr>
                              <w:t xml:space="preserve"> </w:t>
                            </w:r>
                            <w:r>
                              <w:rPr>
                                <w:color w:val="000000"/>
                              </w:rPr>
                              <w:t>21</w:t>
                            </w:r>
                            <w:r>
                              <w:rPr>
                                <w:color w:val="000000"/>
                                <w:spacing w:val="16"/>
                              </w:rPr>
                              <w:t xml:space="preserve"> </w:t>
                            </w:r>
                            <w:r>
                              <w:rPr>
                                <w:color w:val="000000"/>
                              </w:rPr>
                              <w:t>del</w:t>
                            </w:r>
                            <w:r>
                              <w:rPr>
                                <w:color w:val="000000"/>
                                <w:spacing w:val="15"/>
                              </w:rPr>
                              <w:t xml:space="preserve"> </w:t>
                            </w:r>
                            <w:r>
                              <w:rPr>
                                <w:color w:val="000000"/>
                              </w:rPr>
                              <w:t>richiamato</w:t>
                            </w:r>
                            <w:r>
                              <w:rPr>
                                <w:color w:val="000000"/>
                                <w:spacing w:val="16"/>
                              </w:rPr>
                              <w:t xml:space="preserve"> </w:t>
                            </w:r>
                            <w:r>
                              <w:rPr>
                                <w:color w:val="000000"/>
                              </w:rPr>
                              <w:t>Regolamento.</w:t>
                            </w:r>
                          </w:p>
                        </w:txbxContent>
                      </wps:txbx>
                      <wps:bodyPr lIns="0" rIns="0" tIns="0" bIns="0" anchor="t">
                        <a:noAutofit/>
                      </wps:bodyPr>
                    </wps:wsp>
                  </a:graphicData>
                </a:graphic>
              </wp:anchor>
            </w:drawing>
          </mc:Choice>
          <mc:Fallback>
            <w:pict>
              <v:rect id="shape_0" ID="Text Box 3" path="m0,0l-2147483645,0l-2147483645,-2147483646l0,-2147483646xe" fillcolor="#e5e5e5" stroked="f" o:allowincell="f" style="position:absolute;margin-left:52.5pt;margin-top:13.55pt;width:488.9pt;height:120.85pt;mso-wrap-style:square;v-text-anchor:top;mso-position-horizontal-relative:page" wp14:anchorId="2CA8D420">
                <v:fill o:detectmouseclick="t" type="solid" color2="#1a1a1a"/>
                <v:stroke color="#3465a4" joinstyle="round" endcap="flat"/>
                <v:textbox>
                  <w:txbxContent>
                    <w:p>
                      <w:pPr>
                        <w:pStyle w:val="Contenutocornice"/>
                        <w:spacing w:before="187" w:after="0"/>
                        <w:ind w:left="100" w:hanging="0"/>
                        <w:rPr>
                          <w:b/>
                          <w:b/>
                          <w:sz w:val="20"/>
                        </w:rPr>
                      </w:pPr>
                      <w:r>
                        <w:rPr>
                          <w:b/>
                          <w:color w:val="000000"/>
                          <w:sz w:val="20"/>
                        </w:rPr>
                        <w:t>Informativa trattamento dati personali</w:t>
                      </w:r>
                    </w:p>
                    <w:p>
                      <w:pPr>
                        <w:pStyle w:val="Corpodeltesto"/>
                        <w:spacing w:lineRule="auto" w:line="252" w:before="236" w:after="0"/>
                        <w:ind w:left="160" w:right="169" w:hanging="0"/>
                        <w:jc w:val="both"/>
                        <w:rPr>
                          <w:color w:val="000000"/>
                        </w:rPr>
                      </w:pPr>
                      <w:r>
                        <w:rPr>
                          <w:color w:val="000000"/>
                        </w:rPr>
                        <w:t>Ai sensi del Regolamento UE n. 679/2016 "Regolamento generale sulla protezione dei dati", i dati personali raccolti saranno trattati anche con strumenti informatici, esclusivamente nell’ambito del procedimento per il quale tali dichiarazioni vengono rese. L’interessato ha diritto di accesso ai dati personali e ad ottenere le informazioni previste ai</w:t>
                      </w:r>
                      <w:r>
                        <w:rPr>
                          <w:color w:val="000000"/>
                          <w:spacing w:val="15"/>
                        </w:rPr>
                        <w:t xml:space="preserve"> </w:t>
                      </w:r>
                      <w:r>
                        <w:rPr>
                          <w:color w:val="000000"/>
                        </w:rPr>
                        <w:t>sensi</w:t>
                      </w:r>
                      <w:r>
                        <w:rPr>
                          <w:color w:val="000000"/>
                          <w:spacing w:val="16"/>
                        </w:rPr>
                        <w:t xml:space="preserve"> </w:t>
                      </w:r>
                      <w:r>
                        <w:rPr>
                          <w:color w:val="000000"/>
                        </w:rPr>
                        <w:t>degli</w:t>
                      </w:r>
                      <w:r>
                        <w:rPr>
                          <w:color w:val="000000"/>
                          <w:spacing w:val="15"/>
                        </w:rPr>
                        <w:t xml:space="preserve"> </w:t>
                      </w:r>
                      <w:r>
                        <w:rPr>
                          <w:color w:val="000000"/>
                        </w:rPr>
                        <w:t>artt.</w:t>
                      </w:r>
                      <w:r>
                        <w:rPr>
                          <w:color w:val="000000"/>
                          <w:spacing w:val="16"/>
                        </w:rPr>
                        <w:t xml:space="preserve"> </w:t>
                      </w:r>
                      <w:r>
                        <w:rPr>
                          <w:color w:val="000000"/>
                        </w:rPr>
                        <w:t>13,</w:t>
                      </w:r>
                      <w:r>
                        <w:rPr>
                          <w:color w:val="000000"/>
                          <w:spacing w:val="15"/>
                        </w:rPr>
                        <w:t xml:space="preserve"> </w:t>
                      </w:r>
                      <w:r>
                        <w:rPr>
                          <w:color w:val="000000"/>
                        </w:rPr>
                        <w:t>15-18,</w:t>
                      </w:r>
                      <w:r>
                        <w:rPr>
                          <w:color w:val="000000"/>
                          <w:spacing w:val="16"/>
                        </w:rPr>
                        <w:t xml:space="preserve"> </w:t>
                      </w:r>
                      <w:r>
                        <w:rPr>
                          <w:color w:val="000000"/>
                        </w:rPr>
                        <w:t>20</w:t>
                      </w:r>
                      <w:r>
                        <w:rPr>
                          <w:color w:val="000000"/>
                          <w:spacing w:val="15"/>
                        </w:rPr>
                        <w:t xml:space="preserve"> </w:t>
                      </w:r>
                      <w:r>
                        <w:rPr>
                          <w:color w:val="000000"/>
                        </w:rPr>
                        <w:t>e</w:t>
                      </w:r>
                      <w:r>
                        <w:rPr>
                          <w:color w:val="000000"/>
                          <w:spacing w:val="16"/>
                        </w:rPr>
                        <w:t xml:space="preserve"> </w:t>
                      </w:r>
                      <w:r>
                        <w:rPr>
                          <w:color w:val="000000"/>
                        </w:rPr>
                        <w:t>21</w:t>
                      </w:r>
                      <w:r>
                        <w:rPr>
                          <w:color w:val="000000"/>
                          <w:spacing w:val="16"/>
                        </w:rPr>
                        <w:t xml:space="preserve"> </w:t>
                      </w:r>
                      <w:r>
                        <w:rPr>
                          <w:color w:val="000000"/>
                        </w:rPr>
                        <w:t>del</w:t>
                      </w:r>
                      <w:r>
                        <w:rPr>
                          <w:color w:val="000000"/>
                          <w:spacing w:val="15"/>
                        </w:rPr>
                        <w:t xml:space="preserve"> </w:t>
                      </w:r>
                      <w:r>
                        <w:rPr>
                          <w:color w:val="000000"/>
                        </w:rPr>
                        <w:t>richiamato</w:t>
                      </w:r>
                      <w:r>
                        <w:rPr>
                          <w:color w:val="000000"/>
                          <w:spacing w:val="16"/>
                        </w:rPr>
                        <w:t xml:space="preserve"> </w:t>
                      </w:r>
                      <w:r>
                        <w:rPr>
                          <w:color w:val="000000"/>
                        </w:rPr>
                        <w:t>Regolamento.</w:t>
                      </w:r>
                    </w:p>
                  </w:txbxContent>
                </v:textbox>
                <w10:wrap type="topAndBottom"/>
              </v:rect>
            </w:pict>
          </mc:Fallback>
        </mc:AlternateContent>
      </w:r>
    </w:p>
    <w:p>
      <w:pPr>
        <w:pStyle w:val="Normal"/>
        <w:rPr>
          <w:sz w:val="20"/>
        </w:rPr>
      </w:pPr>
      <w:r>
        <w:rPr>
          <w:sz w:val="20"/>
        </w:rPr>
      </w:r>
    </w:p>
    <w:p>
      <w:pPr>
        <w:pStyle w:val="Normal"/>
        <w:rPr>
          <w:sz w:val="20"/>
        </w:rPr>
      </w:pPr>
      <w:r>
        <w:rPr>
          <w:sz w:val="20"/>
        </w:rPr>
      </w:r>
    </w:p>
    <w:p>
      <w:pPr>
        <w:pStyle w:val="Normal"/>
        <w:rPr>
          <w:sz w:val="20"/>
        </w:rPr>
      </w:pPr>
      <w:r>
        <w:rPr>
          <w:sz w:val="20"/>
        </w:rPr>
      </w:r>
    </w:p>
    <w:p>
      <w:pPr>
        <w:pStyle w:val="Corpodeltesto"/>
        <w:spacing w:before="103" w:after="0"/>
        <w:ind w:left="258" w:hanging="0"/>
        <w:rPr/>
      </w:pPr>
      <w:r>
        <w:rPr/>
        <w:t xml:space="preserve">Data </w:t>
      </w:r>
      <w:r>
        <w:rPr>
          <w:b/>
        </w:rPr>
        <w:t>__________________________</w:t>
      </w:r>
    </w:p>
    <w:p>
      <w:pPr>
        <w:pStyle w:val="Corpodeltesto"/>
        <w:spacing w:before="9" w:after="0"/>
        <w:rPr>
          <w:sz w:val="21"/>
        </w:rPr>
      </w:pPr>
      <w:r>
        <w:rPr>
          <w:sz w:val="21"/>
        </w:rPr>
      </w:r>
    </w:p>
    <w:p>
      <w:pPr>
        <w:pStyle w:val="Corpodeltesto"/>
        <w:spacing w:before="104" w:after="0"/>
        <w:ind w:right="756" w:hanging="0"/>
        <w:jc w:val="right"/>
        <w:rPr/>
      </w:pPr>
      <w:r>
        <w:rPr>
          <w:w w:val="105"/>
        </w:rPr>
        <w:t>FIRMA DIGITALE</w:t>
      </w:r>
    </w:p>
    <w:p>
      <w:pPr>
        <w:pStyle w:val="Corpodeltesto"/>
        <w:spacing w:lineRule="auto" w:line="290" w:before="58" w:after="0"/>
        <w:ind w:left="7834" w:right="256" w:hanging="798"/>
        <w:jc w:val="right"/>
        <w:rPr/>
      </w:pPr>
      <w:r>
        <w:rPr/>
        <w:t>del Legale rappresentante</w:t>
      </w:r>
    </w:p>
    <w:sectPr>
      <w:headerReference w:type="default" r:id="rId18"/>
      <w:footerReference w:type="default" r:id="rId19"/>
      <w:type w:val="nextPage"/>
      <w:pgSz w:w="11906" w:h="16838"/>
      <w:pgMar w:left="980" w:right="920" w:gutter="0" w:header="1160" w:top="2410" w:footer="513"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roman"/>
    <w:pitch w:val="variable"/>
  </w:font>
  <w:font w:name="DejaVu Sans">
    <w:charset w:val="00"/>
    <w:family w:val="roman"/>
    <w:pitch w:val="variable"/>
  </w:font>
  <w:font w:name="Cambria">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1483602"/>
    </w:sdtPr>
    <w:sdtContent>
      <w:p>
        <w:pPr>
          <w:pStyle w:val="Pidipagina"/>
          <w:jc w:val="right"/>
          <w:rPr/>
        </w:pPr>
        <w:r>
          <w:rPr/>
          <w:fldChar w:fldCharType="begin"/>
        </w:r>
        <w:r>
          <w:rPr/>
          <w:instrText> PAGE </w:instrText>
        </w:r>
        <w:r>
          <w:rPr/>
          <w:fldChar w:fldCharType="separate"/>
        </w:r>
        <w:r>
          <w:rPr/>
          <w:t>1</w:t>
        </w:r>
        <w:r>
          <w:rPr/>
          <w:fldChar w:fldCharType="end"/>
        </w:r>
      </w:p>
      <w:p>
        <w:pPr>
          <w:pStyle w:val="Corpodeltesto"/>
          <w:spacing w:lineRule="auto" w:line="4"/>
          <w:rPr>
            <w:sz w:val="20"/>
          </w:rPr>
        </w:pPr>
        <w:r>
          <w:rPr>
            <w:sz w:val="20"/>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59688204"/>
    </w:sdtPr>
    <w:sdtContent>
      <w:p>
        <w:pPr>
          <w:pStyle w:val="Pidipagina"/>
          <w:jc w:val="right"/>
          <w:rPr/>
        </w:pPr>
        <w:r>
          <w:rPr/>
          <w:fldChar w:fldCharType="begin"/>
        </w:r>
        <w:r>
          <w:rPr/>
          <w:instrText> PAGE </w:instrText>
        </w:r>
        <w:r>
          <w:rPr/>
          <w:fldChar w:fldCharType="separate"/>
        </w:r>
        <w:r>
          <w:rPr/>
          <w:t>6</w:t>
        </w:r>
        <w:r>
          <w:rPr/>
          <w:fldChar w:fldCharType="end"/>
        </w:r>
      </w:p>
    </w:sdtContent>
  </w:sdt>
  <w:p>
    <w:pPr>
      <w:pStyle w:val="Corpodeltesto"/>
      <w:spacing w:lineRule="auto" w:line="4"/>
      <w:rPr>
        <w:sz w:val="20"/>
      </w:rPr>
    </w:pPr>
    <w:r>
      <w:rPr>
        <w:sz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42973499"/>
    </w:sdtPr>
    <w:sdtContent>
      <w:p>
        <w:pPr>
          <w:pStyle w:val="Pidipagina"/>
          <w:jc w:val="right"/>
          <w:rPr/>
        </w:pPr>
        <w:r>
          <w:rPr/>
          <w:fldChar w:fldCharType="begin"/>
        </w:r>
        <w:r>
          <w:rPr/>
          <w:instrText> PAGE </w:instrText>
        </w:r>
        <w:r>
          <w:rPr/>
          <w:fldChar w:fldCharType="separate"/>
        </w:r>
        <w:r>
          <w:rPr/>
          <w:t>8</w:t>
        </w:r>
        <w:r>
          <w:rPr/>
          <w:fldChar w:fldCharType="end"/>
        </w:r>
      </w:p>
    </w:sdtContent>
  </w:sdt>
  <w:p>
    <w:pPr>
      <w:pStyle w:val="Corpodeltesto"/>
      <w:spacing w:lineRule="auto" w:line="4"/>
      <w:rPr>
        <w:sz w:val="20"/>
      </w:rPr>
    </w:pPr>
    <w:r>
      <w:rPr>
        <w:sz w:val="2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34758107"/>
    </w:sdtPr>
    <w:sdtContent>
      <w:p>
        <w:pPr>
          <w:pStyle w:val="Pidipagina"/>
          <w:jc w:val="right"/>
          <w:rPr/>
        </w:pPr>
        <w:r>
          <w:rPr/>
          <w:fldChar w:fldCharType="begin"/>
        </w:r>
        <w:r>
          <w:rPr/>
          <w:instrText> PAGE </w:instrText>
        </w:r>
        <w:r>
          <w:rPr/>
          <w:fldChar w:fldCharType="separate"/>
        </w:r>
        <w:r>
          <w:rPr/>
          <w:t>10</w:t>
        </w:r>
        <w:r>
          <w:rPr/>
          <w:fldChar w:fldCharType="end"/>
        </w:r>
      </w:p>
    </w:sdtContent>
  </w:sdt>
  <w:p>
    <w:pPr>
      <w:pStyle w:val="Corpodeltesto"/>
      <w:spacing w:lineRule="auto" w:line="4"/>
      <w:rPr>
        <w:sz w:val="20"/>
      </w:rPr>
    </w:pPr>
    <w:r>
      <w:rPr>
        <w:sz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4"/>
      <w:rPr>
        <w:sz w:val="20"/>
      </w:rPr>
    </w:pPr>
    <w:r>
      <w:rPr>
        <w:sz w:val="20"/>
      </w:rPr>
      <w:drawing>
        <wp:anchor behindDoc="1" distT="0" distB="0" distL="0" distR="0" simplePos="0" locked="0" layoutInCell="0" allowOverlap="1" relativeHeight="6">
          <wp:simplePos x="0" y="0"/>
          <wp:positionH relativeFrom="margin">
            <wp:align>center</wp:align>
          </wp:positionH>
          <wp:positionV relativeFrom="paragraph">
            <wp:posOffset>-478790</wp:posOffset>
          </wp:positionV>
          <wp:extent cx="6120130" cy="767080"/>
          <wp:effectExtent l="0" t="0" r="0" b="0"/>
          <wp:wrapNone/>
          <wp:docPr id="12" name="Immagine 105"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05" descr="Immagine che contiene testo, segnale&#10;&#10;Descrizione generata automaticamente"/>
                  <pic:cNvPicPr>
                    <a:picLocks noChangeAspect="1" noChangeArrowheads="1"/>
                  </pic:cNvPicPr>
                </pic:nvPicPr>
                <pic:blipFill>
                  <a:blip r:embed="rId1"/>
                  <a:stretch>
                    <a:fillRect/>
                  </a:stretch>
                </pic:blipFill>
                <pic:spPr bwMode="auto">
                  <a:xfrm>
                    <a:off x="0" y="0"/>
                    <a:ext cx="6120130" cy="767080"/>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4"/>
      <w:rPr>
        <w:sz w:val="20"/>
      </w:rPr>
    </w:pPr>
    <w:r>
      <w:rPr>
        <w:sz w:val="20"/>
      </w:rPr>
      <w:drawing>
        <wp:anchor behindDoc="1" distT="0" distB="0" distL="0" distR="0" simplePos="0" locked="0" layoutInCell="0" allowOverlap="1" relativeHeight="8">
          <wp:simplePos x="0" y="0"/>
          <wp:positionH relativeFrom="margin">
            <wp:posOffset>0</wp:posOffset>
          </wp:positionH>
          <wp:positionV relativeFrom="paragraph">
            <wp:posOffset>-635</wp:posOffset>
          </wp:positionV>
          <wp:extent cx="6120130" cy="767080"/>
          <wp:effectExtent l="0" t="0" r="0" b="0"/>
          <wp:wrapNone/>
          <wp:docPr id="18" name="Immagine 98"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98" descr="Immagine che contiene testo, segnale&#10;&#10;Descrizione generata automaticamente"/>
                  <pic:cNvPicPr>
                    <a:picLocks noChangeAspect="1" noChangeArrowheads="1"/>
                  </pic:cNvPicPr>
                </pic:nvPicPr>
                <pic:blipFill>
                  <a:blip r:embed="rId1"/>
                  <a:stretch>
                    <a:fillRect/>
                  </a:stretch>
                </pic:blipFill>
                <pic:spPr bwMode="auto">
                  <a:xfrm>
                    <a:off x="0" y="0"/>
                    <a:ext cx="6120130" cy="76708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odeltesto"/>
      <w:spacing w:lineRule="auto" w:line="4"/>
      <w:rPr>
        <w:sz w:val="20"/>
      </w:rPr>
    </w:pPr>
    <w:r>
      <w:rPr>
        <w:sz w:val="20"/>
      </w:rPr>
      <w:drawing>
        <wp:anchor behindDoc="1" distT="0" distB="0" distL="0" distR="0" simplePos="0" locked="0" layoutInCell="0" allowOverlap="1" relativeHeight="18">
          <wp:simplePos x="0" y="0"/>
          <wp:positionH relativeFrom="margin">
            <wp:posOffset>0</wp:posOffset>
          </wp:positionH>
          <wp:positionV relativeFrom="paragraph">
            <wp:posOffset>-635</wp:posOffset>
          </wp:positionV>
          <wp:extent cx="6120130" cy="767080"/>
          <wp:effectExtent l="0" t="0" r="0" b="0"/>
          <wp:wrapNone/>
          <wp:docPr id="28" name="Immagine9"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9" descr="Immagine che contiene testo, segnale&#10;&#10;Descrizione generata automaticamente"/>
                  <pic:cNvPicPr>
                    <a:picLocks noChangeAspect="1" noChangeArrowheads="1"/>
                  </pic:cNvPicPr>
                </pic:nvPicPr>
                <pic:blipFill>
                  <a:blip r:embed="rId1"/>
                  <a:stretch>
                    <a:fillRect/>
                  </a:stretch>
                </pic:blipFill>
                <pic:spPr bwMode="auto">
                  <a:xfrm>
                    <a:off x="0" y="0"/>
                    <a:ext cx="6120130" cy="76708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880" w:hanging="212"/>
      </w:pPr>
      <w:rPr>
        <w:rFonts w:ascii="Cambria" w:hAnsi="Cambria" w:cs="Cambria" w:hint="default"/>
        <w:sz w:val="24"/>
        <w:szCs w:val="24"/>
        <w:w w:val="133"/>
        <w:lang w:val="it-IT" w:eastAsia="it-IT" w:bidi="it-IT"/>
      </w:rPr>
    </w:lvl>
    <w:lvl w:ilvl="1">
      <w:start w:val="1"/>
      <w:numFmt w:val="bullet"/>
      <w:lvlText w:val=""/>
      <w:lvlJc w:val="left"/>
      <w:pPr>
        <w:tabs>
          <w:tab w:val="num" w:pos="0"/>
        </w:tabs>
        <w:ind w:left="1727" w:hanging="212"/>
      </w:pPr>
      <w:rPr>
        <w:rFonts w:ascii="Symbol" w:hAnsi="Symbol" w:cs="Symbol" w:hint="default"/>
        <w:lang w:val="it-IT" w:eastAsia="it-IT" w:bidi="it-IT"/>
      </w:rPr>
    </w:lvl>
    <w:lvl w:ilvl="2">
      <w:start w:val="1"/>
      <w:numFmt w:val="bullet"/>
      <w:lvlText w:val=""/>
      <w:lvlJc w:val="left"/>
      <w:pPr>
        <w:tabs>
          <w:tab w:val="num" w:pos="0"/>
        </w:tabs>
        <w:ind w:left="2574" w:hanging="212"/>
      </w:pPr>
      <w:rPr>
        <w:rFonts w:ascii="Symbol" w:hAnsi="Symbol" w:cs="Symbol" w:hint="default"/>
        <w:lang w:val="it-IT" w:eastAsia="it-IT" w:bidi="it-IT"/>
      </w:rPr>
    </w:lvl>
    <w:lvl w:ilvl="3">
      <w:start w:val="1"/>
      <w:numFmt w:val="bullet"/>
      <w:lvlText w:val=""/>
      <w:lvlJc w:val="left"/>
      <w:pPr>
        <w:tabs>
          <w:tab w:val="num" w:pos="0"/>
        </w:tabs>
        <w:ind w:left="3421" w:hanging="212"/>
      </w:pPr>
      <w:rPr>
        <w:rFonts w:ascii="Symbol" w:hAnsi="Symbol" w:cs="Symbol" w:hint="default"/>
        <w:lang w:val="it-IT" w:eastAsia="it-IT" w:bidi="it-IT"/>
      </w:rPr>
    </w:lvl>
    <w:lvl w:ilvl="4">
      <w:start w:val="1"/>
      <w:numFmt w:val="bullet"/>
      <w:lvlText w:val=""/>
      <w:lvlJc w:val="left"/>
      <w:pPr>
        <w:tabs>
          <w:tab w:val="num" w:pos="0"/>
        </w:tabs>
        <w:ind w:left="4268" w:hanging="212"/>
      </w:pPr>
      <w:rPr>
        <w:rFonts w:ascii="Symbol" w:hAnsi="Symbol" w:cs="Symbol" w:hint="default"/>
        <w:lang w:val="it-IT" w:eastAsia="it-IT" w:bidi="it-IT"/>
      </w:rPr>
    </w:lvl>
    <w:lvl w:ilvl="5">
      <w:start w:val="1"/>
      <w:numFmt w:val="bullet"/>
      <w:lvlText w:val=""/>
      <w:lvlJc w:val="left"/>
      <w:pPr>
        <w:tabs>
          <w:tab w:val="num" w:pos="0"/>
        </w:tabs>
        <w:ind w:left="5116" w:hanging="212"/>
      </w:pPr>
      <w:rPr>
        <w:rFonts w:ascii="Symbol" w:hAnsi="Symbol" w:cs="Symbol" w:hint="default"/>
        <w:lang w:val="it-IT" w:eastAsia="it-IT" w:bidi="it-IT"/>
      </w:rPr>
    </w:lvl>
    <w:lvl w:ilvl="6">
      <w:start w:val="1"/>
      <w:numFmt w:val="bullet"/>
      <w:lvlText w:val=""/>
      <w:lvlJc w:val="left"/>
      <w:pPr>
        <w:tabs>
          <w:tab w:val="num" w:pos="0"/>
        </w:tabs>
        <w:ind w:left="5963" w:hanging="212"/>
      </w:pPr>
      <w:rPr>
        <w:rFonts w:ascii="Symbol" w:hAnsi="Symbol" w:cs="Symbol" w:hint="default"/>
        <w:lang w:val="it-IT" w:eastAsia="it-IT" w:bidi="it-IT"/>
      </w:rPr>
    </w:lvl>
    <w:lvl w:ilvl="7">
      <w:start w:val="1"/>
      <w:numFmt w:val="bullet"/>
      <w:lvlText w:val=""/>
      <w:lvlJc w:val="left"/>
      <w:pPr>
        <w:tabs>
          <w:tab w:val="num" w:pos="0"/>
        </w:tabs>
        <w:ind w:left="6810" w:hanging="212"/>
      </w:pPr>
      <w:rPr>
        <w:rFonts w:ascii="Symbol" w:hAnsi="Symbol" w:cs="Symbol" w:hint="default"/>
        <w:lang w:val="it-IT" w:eastAsia="it-IT" w:bidi="it-IT"/>
      </w:rPr>
    </w:lvl>
    <w:lvl w:ilvl="8">
      <w:start w:val="1"/>
      <w:numFmt w:val="bullet"/>
      <w:lvlText w:val=""/>
      <w:lvlJc w:val="left"/>
      <w:pPr>
        <w:tabs>
          <w:tab w:val="num" w:pos="0"/>
        </w:tabs>
        <w:ind w:left="7657" w:hanging="212"/>
      </w:pPr>
      <w:rPr>
        <w:rFonts w:ascii="Symbol" w:hAnsi="Symbol" w:cs="Symbol" w:hint="default"/>
        <w:lang w:val="it-IT" w:eastAsia="it-IT" w:bidi="it-IT"/>
      </w:rPr>
    </w:lvl>
  </w:abstractNum>
  <w:abstractNum w:abstractNumId="2">
    <w:lvl w:ilvl="0">
      <w:start w:val="1"/>
      <w:numFmt w:val="bullet"/>
      <w:lvlText w:val="-"/>
      <w:lvlJc w:val="left"/>
      <w:pPr>
        <w:tabs>
          <w:tab w:val="num" w:pos="0"/>
        </w:tabs>
        <w:ind w:left="560" w:hanging="360"/>
      </w:pPr>
      <w:rPr>
        <w:rFonts w:ascii="Cambria" w:hAnsi="Cambria" w:cs="Cambria" w:hint="default"/>
        <w:sz w:val="24"/>
      </w:rPr>
    </w:lvl>
    <w:lvl w:ilvl="1">
      <w:start w:val="1"/>
      <w:numFmt w:val="bullet"/>
      <w:lvlText w:val="o"/>
      <w:lvlJc w:val="left"/>
      <w:pPr>
        <w:tabs>
          <w:tab w:val="num" w:pos="0"/>
        </w:tabs>
        <w:ind w:left="1280" w:hanging="360"/>
      </w:pPr>
      <w:rPr>
        <w:rFonts w:ascii="Courier New" w:hAnsi="Courier New" w:cs="Courier New" w:hint="default"/>
      </w:rPr>
    </w:lvl>
    <w:lvl w:ilvl="2">
      <w:start w:val="1"/>
      <w:numFmt w:val="bullet"/>
      <w:lvlText w:val=""/>
      <w:lvlJc w:val="left"/>
      <w:pPr>
        <w:tabs>
          <w:tab w:val="num" w:pos="0"/>
        </w:tabs>
        <w:ind w:left="2000" w:hanging="360"/>
      </w:pPr>
      <w:rPr>
        <w:rFonts w:ascii="Wingdings" w:hAnsi="Wingdings" w:cs="Wingdings" w:hint="default"/>
      </w:rPr>
    </w:lvl>
    <w:lvl w:ilvl="3">
      <w:start w:val="1"/>
      <w:numFmt w:val="bullet"/>
      <w:lvlText w:val=""/>
      <w:lvlJc w:val="left"/>
      <w:pPr>
        <w:tabs>
          <w:tab w:val="num" w:pos="0"/>
        </w:tabs>
        <w:ind w:left="2720" w:hanging="360"/>
      </w:pPr>
      <w:rPr>
        <w:rFonts w:ascii="Symbol" w:hAnsi="Symbol" w:cs="Symbol" w:hint="default"/>
      </w:rPr>
    </w:lvl>
    <w:lvl w:ilvl="4">
      <w:start w:val="1"/>
      <w:numFmt w:val="bullet"/>
      <w:lvlText w:val="o"/>
      <w:lvlJc w:val="left"/>
      <w:pPr>
        <w:tabs>
          <w:tab w:val="num" w:pos="0"/>
        </w:tabs>
        <w:ind w:left="3440" w:hanging="360"/>
      </w:pPr>
      <w:rPr>
        <w:rFonts w:ascii="Courier New" w:hAnsi="Courier New" w:cs="Courier New" w:hint="default"/>
      </w:rPr>
    </w:lvl>
    <w:lvl w:ilvl="5">
      <w:start w:val="1"/>
      <w:numFmt w:val="bullet"/>
      <w:lvlText w:val=""/>
      <w:lvlJc w:val="left"/>
      <w:pPr>
        <w:tabs>
          <w:tab w:val="num" w:pos="0"/>
        </w:tabs>
        <w:ind w:left="4160" w:hanging="360"/>
      </w:pPr>
      <w:rPr>
        <w:rFonts w:ascii="Wingdings" w:hAnsi="Wingdings" w:cs="Wingdings" w:hint="default"/>
      </w:rPr>
    </w:lvl>
    <w:lvl w:ilvl="6">
      <w:start w:val="1"/>
      <w:numFmt w:val="bullet"/>
      <w:lvlText w:val=""/>
      <w:lvlJc w:val="left"/>
      <w:pPr>
        <w:tabs>
          <w:tab w:val="num" w:pos="0"/>
        </w:tabs>
        <w:ind w:left="4880" w:hanging="360"/>
      </w:pPr>
      <w:rPr>
        <w:rFonts w:ascii="Symbol" w:hAnsi="Symbol" w:cs="Symbol" w:hint="default"/>
      </w:rPr>
    </w:lvl>
    <w:lvl w:ilvl="7">
      <w:start w:val="1"/>
      <w:numFmt w:val="bullet"/>
      <w:lvlText w:val="o"/>
      <w:lvlJc w:val="left"/>
      <w:pPr>
        <w:tabs>
          <w:tab w:val="num" w:pos="0"/>
        </w:tabs>
        <w:ind w:left="5600" w:hanging="360"/>
      </w:pPr>
      <w:rPr>
        <w:rFonts w:ascii="Courier New" w:hAnsi="Courier New" w:cs="Courier New" w:hint="default"/>
      </w:rPr>
    </w:lvl>
    <w:lvl w:ilvl="8">
      <w:start w:val="1"/>
      <w:numFmt w:val="bullet"/>
      <w:lvlText w:val=""/>
      <w:lvlJc w:val="left"/>
      <w:pPr>
        <w:tabs>
          <w:tab w:val="num" w:pos="0"/>
        </w:tabs>
        <w:ind w:left="632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200"/>
  <w:trackRevisio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pPr>
      <w:widowControl w:val="false"/>
      <w:suppressAutoHyphens w:val="true"/>
      <w:bidi w:val="0"/>
      <w:spacing w:before="0" w:after="0"/>
      <w:jc w:val="left"/>
    </w:pPr>
    <w:rPr>
      <w:rFonts w:ascii="Cambria" w:hAnsi="Cambria" w:eastAsia="Cambria" w:cs="Cambria"/>
      <w:color w:val="auto"/>
      <w:kern w:val="0"/>
      <w:sz w:val="22"/>
      <w:szCs w:val="22"/>
      <w:lang w:val="it-IT" w:eastAsia="it-IT" w:bidi="it-IT"/>
    </w:rPr>
  </w:style>
  <w:style w:type="paragraph" w:styleId="Titolo1">
    <w:name w:val="Heading 1"/>
    <w:basedOn w:val="Normal"/>
    <w:uiPriority w:val="1"/>
    <w:qFormat/>
    <w:pPr>
      <w:ind w:left="324" w:right="64" w:hanging="0"/>
      <w:jc w:val="center"/>
      <w:outlineLvl w:val="0"/>
    </w:pPr>
    <w:rPr>
      <w:b/>
      <w:bCs/>
      <w:sz w:val="24"/>
      <w:szCs w:val="24"/>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d56de1"/>
    <w:rPr>
      <w:rFonts w:ascii="Cambria" w:hAnsi="Cambria" w:eastAsia="Cambria" w:cs="Cambria"/>
      <w:lang w:val="it-IT" w:eastAsia="it-IT" w:bidi="it-IT"/>
    </w:rPr>
  </w:style>
  <w:style w:type="character" w:styleId="PidipaginaCarattere" w:customStyle="1">
    <w:name w:val="Piè di pagina Carattere"/>
    <w:basedOn w:val="DefaultParagraphFont"/>
    <w:link w:val="Pidipagina"/>
    <w:uiPriority w:val="99"/>
    <w:qFormat/>
    <w:rsid w:val="00d56de1"/>
    <w:rPr>
      <w:rFonts w:ascii="Cambria" w:hAnsi="Cambria" w:eastAsia="Cambria" w:cs="Cambria"/>
      <w:lang w:val="it-IT" w:eastAsia="it-IT" w:bidi="it-IT"/>
    </w:rPr>
  </w:style>
  <w:style w:type="character" w:styleId="TestofumettoCarattere" w:customStyle="1">
    <w:name w:val="Testo fumetto Carattere"/>
    <w:basedOn w:val="DefaultParagraphFont"/>
    <w:link w:val="Testofumetto"/>
    <w:uiPriority w:val="99"/>
    <w:semiHidden/>
    <w:qFormat/>
    <w:rsid w:val="00d56de1"/>
    <w:rPr>
      <w:rFonts w:ascii="Tahoma" w:hAnsi="Tahoma" w:eastAsia="Cambria" w:cs="Tahoma"/>
      <w:sz w:val="16"/>
      <w:szCs w:val="16"/>
      <w:lang w:val="it-IT" w:eastAsia="it-IT" w:bidi="it-IT"/>
    </w:rPr>
  </w:style>
  <w:style w:type="character" w:styleId="Numerazionerighe">
    <w:name w:val="Numerazione righe"/>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uiPriority w:val="1"/>
    <w:qFormat/>
    <w:pPr/>
    <w:rPr>
      <w:sz w:val="24"/>
      <w:szCs w:val="24"/>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spacing w:before="90" w:after="0"/>
      <w:ind w:left="85" w:hanging="0"/>
    </w:pPr>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unhideWhenUsed/>
    <w:rsid w:val="00d56de1"/>
    <w:pPr>
      <w:tabs>
        <w:tab w:val="clear" w:pos="720"/>
        <w:tab w:val="center" w:pos="4819" w:leader="none"/>
        <w:tab w:val="right" w:pos="9638" w:leader="none"/>
      </w:tabs>
    </w:pPr>
    <w:rPr/>
  </w:style>
  <w:style w:type="paragraph" w:styleId="Pidipagina">
    <w:name w:val="Footer"/>
    <w:basedOn w:val="Normal"/>
    <w:link w:val="PidipaginaCarattere"/>
    <w:uiPriority w:val="99"/>
    <w:unhideWhenUsed/>
    <w:rsid w:val="00d56de1"/>
    <w:pPr>
      <w:tabs>
        <w:tab w:val="clear" w:pos="720"/>
        <w:tab w:val="center" w:pos="4819" w:leader="none"/>
        <w:tab w:val="right" w:pos="9638" w:leader="none"/>
      </w:tabs>
    </w:pPr>
    <w:rPr/>
  </w:style>
  <w:style w:type="paragraph" w:styleId="BalloonText">
    <w:name w:val="Balloon Text"/>
    <w:basedOn w:val="Normal"/>
    <w:link w:val="TestofumettoCarattere"/>
    <w:uiPriority w:val="99"/>
    <w:semiHidden/>
    <w:unhideWhenUsed/>
    <w:qFormat/>
    <w:rsid w:val="00d56de1"/>
    <w:pPr/>
    <w:rPr>
      <w:rFonts w:ascii="Tahoma" w:hAnsi="Tahoma" w:cs="Tahoma"/>
      <w:sz w:val="16"/>
      <w:szCs w:val="16"/>
    </w:rPr>
  </w:style>
  <w:style w:type="paragraph" w:styleId="Normale1" w:customStyle="1">
    <w:name w:val="Normale1"/>
    <w:basedOn w:val="Normal"/>
    <w:qFormat/>
    <w:rsid w:val="00b740b9"/>
    <w:pPr>
      <w:widowControl/>
      <w:tabs>
        <w:tab w:val="clear" w:pos="720"/>
        <w:tab w:val="left" w:pos="0" w:leader="none"/>
      </w:tabs>
      <w:overflowPunct w:val="false"/>
    </w:pPr>
    <w:rPr>
      <w:rFonts w:ascii="Times New Roman" w:hAnsi="Times New Roman" w:eastAsia="Times New Roman" w:cs="Times New Roman"/>
      <w:color w:val="000000"/>
      <w:sz w:val="20"/>
      <w:szCs w:val="20"/>
      <w:lang w:bidi="ar-SA"/>
    </w:rPr>
  </w:style>
  <w:style w:type="paragraph" w:styleId="Stile" w:customStyle="1">
    <w:name w:val="Stile"/>
    <w:qFormat/>
    <w:rsid w:val="00b740b9"/>
    <w:pPr>
      <w:widowControl w:val="false"/>
      <w:suppressAutoHyphens w:val="true"/>
      <w:bidi w:val="0"/>
      <w:spacing w:before="0" w:after="0"/>
      <w:jc w:val="left"/>
    </w:pPr>
    <w:rPr>
      <w:rFonts w:ascii="Times New Roman" w:hAnsi="Times New Roman" w:eastAsia="Times New Roman" w:cs="Times New Roman"/>
      <w:color w:val="auto"/>
      <w:kern w:val="0"/>
      <w:sz w:val="24"/>
      <w:szCs w:val="24"/>
      <w:lang w:val="it-IT" w:eastAsia="it-IT" w:bidi="ar-SA"/>
    </w:rPr>
  </w:style>
  <w:style w:type="paragraph" w:styleId="Revision">
    <w:name w:val="Revision"/>
    <w:uiPriority w:val="99"/>
    <w:semiHidden/>
    <w:qFormat/>
    <w:rsid w:val="00786347"/>
    <w:pPr>
      <w:widowControl/>
      <w:suppressAutoHyphens w:val="true"/>
      <w:bidi w:val="0"/>
      <w:spacing w:before="0" w:after="0"/>
      <w:jc w:val="left"/>
    </w:pPr>
    <w:rPr>
      <w:rFonts w:ascii="Cambria" w:hAnsi="Cambria" w:eastAsia="Cambria" w:cs="Cambria"/>
      <w:color w:val="auto"/>
      <w:kern w:val="0"/>
      <w:sz w:val="22"/>
      <w:szCs w:val="22"/>
      <w:lang w:val="it-IT" w:eastAsia="it-IT" w:bidi="it-IT"/>
    </w:rPr>
  </w:style>
  <w:style w:type="paragraph" w:styleId="Contenutocornice">
    <w:name w:val="Contenuto cornice"/>
    <w:basedOn w:val="Normal"/>
    <w:qFormat/>
    <w:pPr/>
    <w:rPr/>
  </w:style>
  <w:style w:type="paragraph" w:styleId="Standard">
    <w:name w:val="Standard"/>
    <w:qFormat/>
    <w:pPr>
      <w:widowControl/>
      <w:suppressAutoHyphens w:val="true"/>
      <w:bidi w:val="0"/>
      <w:spacing w:lineRule="auto" w:line="252" w:before="0" w:after="160"/>
      <w:jc w:val="left"/>
      <w:textAlignment w:val="baseline"/>
    </w:pPr>
    <w:rPr>
      <w:rFonts w:ascii="Calibri" w:hAnsi="Calibri" w:eastAsia="Calibri" w:cs="F"/>
      <w:color w:val="00000A"/>
      <w:kern w:val="2"/>
      <w:sz w:val="24"/>
      <w:szCs w:val="24"/>
      <w:lang w:val="it-IT" w:eastAsia="zh-CN" w:bidi="ar-SA"/>
      <w14:ligatures w14:val="none"/>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image" Target="media/image5.png"/><Relationship Id="rId9" Type="http://schemas.openxmlformats.org/officeDocument/2006/relationships/image" Target="media/image5.png"/><Relationship Id="rId10" Type="http://schemas.openxmlformats.org/officeDocument/2006/relationships/image" Target="media/image5.png"/><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5.png"/><Relationship Id="rId14" Type="http://schemas.openxmlformats.org/officeDocument/2006/relationships/image" Target="media/image5.png"/><Relationship Id="rId15" Type="http://schemas.openxmlformats.org/officeDocument/2006/relationships/image" Target="media/image5.png"/><Relationship Id="rId16" Type="http://schemas.openxmlformats.org/officeDocument/2006/relationships/image" Target="media/image5.png"/><Relationship Id="rId17" Type="http://schemas.openxmlformats.org/officeDocument/2006/relationships/image" Target="media/image5.png"/><Relationship Id="rId18" Type="http://schemas.openxmlformats.org/officeDocument/2006/relationships/header" Target="header3.xml"/><Relationship Id="rId19" Type="http://schemas.openxmlformats.org/officeDocument/2006/relationships/footer" Target="footer4.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Relationship Id="rId25" Type="http://schemas.openxmlformats.org/officeDocument/2006/relationships/customXml" Target="../customXml/item2.xml"/><Relationship Id="rId26"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4.png"/>
</Relationships>
</file>

<file path=word/_rels/header2.xml.rels><?xml version="1.0" encoding="UTF-8"?>
<Relationships xmlns="http://schemas.openxmlformats.org/package/2006/relationships"><Relationship Id="rId1" Type="http://schemas.openxmlformats.org/officeDocument/2006/relationships/image" Target="media/image4.png"/>
</Relationships>
</file>

<file path=word/_rels/header3.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A9C7248A705974CB5468A45CF876546" ma:contentTypeVersion="5" ma:contentTypeDescription="Creare un nuovo documento." ma:contentTypeScope="" ma:versionID="308d144d49e0fe8b225d51afc72b324a">
  <xsd:schema xmlns:xsd="http://www.w3.org/2001/XMLSchema" xmlns:xs="http://www.w3.org/2001/XMLSchema" xmlns:p="http://schemas.microsoft.com/office/2006/metadata/properties" xmlns:ns3="c9d2a2f3-f80f-4e44-97ca-fdd28a3790f9" xmlns:ns4="0ccee9be-cbe7-4741-95e5-28e754dc3a0f" targetNamespace="http://schemas.microsoft.com/office/2006/metadata/properties" ma:root="true" ma:fieldsID="571d186601c92484bec1556a4fb398f2" ns3:_="" ns4:_="">
    <xsd:import namespace="c9d2a2f3-f80f-4e44-97ca-fdd28a3790f9"/>
    <xsd:import namespace="0ccee9be-cbe7-4741-95e5-28e754dc3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2a2f3-f80f-4e44-97ca-fdd28a3790f9"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cee9be-cbe7-4741-95e5-28e754dc3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3EE354-9701-46EC-85EA-103BA71C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2a2f3-f80f-4e44-97ca-fdd28a3790f9"/>
    <ds:schemaRef ds:uri="0ccee9be-cbe7-4741-95e5-28e754dc3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1D218-F3DC-418B-8A9D-5C5B97BF4A80}">
  <ds:schemaRefs>
    <ds:schemaRef ds:uri="http://schemas.microsoft.com/sharepoint/v3/contenttype/forms"/>
  </ds:schemaRefs>
</ds:datastoreItem>
</file>

<file path=customXml/itemProps3.xml><?xml version="1.0" encoding="utf-8"?>
<ds:datastoreItem xmlns:ds="http://schemas.openxmlformats.org/officeDocument/2006/customXml" ds:itemID="{5655E0ED-3434-47FA-AA45-3771F0A78D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Application>LibreOffice/7.2.2.2$Windows_X86_64 LibreOffice_project/02b2acce88a210515b4a5bb2e46cbfb63fe97d56</Application>
  <AppVersion>15.0000</AppVersion>
  <Pages>12</Pages>
  <Words>1230</Words>
  <Characters>8281</Characters>
  <CharactersWithSpaces>9294</CharactersWithSpaces>
  <Paragraphs>237</Paragraphs>
  <Company>Infocamere S.c.p.a.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2023-05-25T16:27:00Z</dcterms:created>
  <dc:creator>giuseppe settanni</dc:creator>
  <dc:description/>
  <dc:language>it-IT</dc:language>
  <cp:lastModifiedBy/>
  <dcterms:modified xsi:type="dcterms:W3CDTF">2023-05-29T11:31:42Z</dcterms:modified>
  <cp:revision>4</cp:revision>
  <dc:subject/>
  <dc:title>Distinta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0x010100CA9C7248A705974CB5468A45CF876546</vt:lpwstr>
  </property>
  <property fmtid="{D5CDD505-2E9C-101B-9397-08002B2CF9AE}" pid="3" name="Created">
    <vt:filetime>2022-11-04T00:00:00Z</vt:filetime>
  </property>
  <property fmtid="{D5CDD505-2E9C-101B-9397-08002B2CF9AE}" pid="4" name="HyperlinksChanged">
    <vt:bool>0</vt:bool>
  </property>
  <property fmtid="{D5CDD505-2E9C-101B-9397-08002B2CF9AE}" pid="5" name="LastSaved">
    <vt:filetime>2022-12-12T00:00:00Z</vt:filetime>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